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032EE" w14:textId="77777777" w:rsidR="000E6231" w:rsidRPr="000E6231" w:rsidRDefault="000E6231" w:rsidP="009C289C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4"/>
          <w:sz w:val="48"/>
          <w:szCs w:val="48"/>
        </w:rPr>
        <w:t xml:space="preserve">Zpráva </w:t>
      </w:r>
      <w:r w:rsidR="009C289C">
        <w:rPr>
          <w:rFonts w:ascii="Times New Roman" w:hAnsi="Times New Roman" w:cs="Times New Roman"/>
          <w:b/>
          <w:bCs/>
          <w:spacing w:val="-4"/>
          <w:sz w:val="48"/>
          <w:szCs w:val="48"/>
        </w:rPr>
        <w:t xml:space="preserve">z </w:t>
      </w:r>
      <w:r>
        <w:rPr>
          <w:rFonts w:ascii="Times New Roman" w:hAnsi="Times New Roman" w:cs="Times New Roman"/>
          <w:b/>
          <w:bCs/>
          <w:spacing w:val="-4"/>
          <w:sz w:val="48"/>
          <w:szCs w:val="48"/>
        </w:rPr>
        <w:t>p</w:t>
      </w:r>
      <w:r w:rsidRPr="000E6231">
        <w:rPr>
          <w:rFonts w:ascii="Times New Roman" w:eastAsia="Times New Roman" w:hAnsi="Times New Roman" w:cs="Times New Roman"/>
          <w:b/>
          <w:bCs/>
          <w:spacing w:val="-4"/>
          <w:sz w:val="48"/>
          <w:szCs w:val="48"/>
        </w:rPr>
        <w:t>řezkoumání EnMS</w:t>
      </w:r>
    </w:p>
    <w:p w14:paraId="056EBB91" w14:textId="77777777" w:rsidR="000E6231" w:rsidRPr="000E6231" w:rsidRDefault="000E6231" w:rsidP="000E6231">
      <w:pPr>
        <w:shd w:val="clear" w:color="auto" w:fill="FFFFFF"/>
        <w:spacing w:before="902"/>
        <w:ind w:left="53"/>
        <w:jc w:val="center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Konan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é dne:</w:t>
      </w:r>
    </w:p>
    <w:p w14:paraId="041E5AC2" w14:textId="77777777" w:rsidR="000E6231" w:rsidRPr="000E6231" w:rsidRDefault="000E6231" w:rsidP="000E6231">
      <w:pPr>
        <w:shd w:val="clear" w:color="auto" w:fill="FFFFFF"/>
        <w:ind w:left="58"/>
        <w:jc w:val="center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spacing w:val="-2"/>
          <w:sz w:val="22"/>
          <w:szCs w:val="22"/>
        </w:rPr>
        <w:t>P</w:t>
      </w:r>
      <w:r w:rsidRPr="000E6231">
        <w:rPr>
          <w:rFonts w:ascii="Times New Roman" w:eastAsia="Times New Roman" w:hAnsi="Times New Roman" w:cs="Times New Roman"/>
          <w:spacing w:val="-2"/>
          <w:sz w:val="22"/>
          <w:szCs w:val="22"/>
        </w:rPr>
        <w:t>řezkoumávané období: XXXX</w:t>
      </w:r>
    </w:p>
    <w:p w14:paraId="1B8C76FB" w14:textId="77777777" w:rsidR="00F01FBC" w:rsidRDefault="00F01FBC" w:rsidP="000E6231">
      <w:pPr>
        <w:shd w:val="clear" w:color="auto" w:fill="FFFFFF"/>
        <w:tabs>
          <w:tab w:val="left" w:leader="dot" w:pos="8846"/>
        </w:tabs>
        <w:spacing w:before="370" w:line="259" w:lineRule="exact"/>
        <w:ind w:left="62"/>
        <w:rPr>
          <w:rFonts w:ascii="Times New Roman" w:hAnsi="Times New Roman" w:cs="Times New Roman"/>
          <w:b/>
          <w:bCs/>
          <w:sz w:val="22"/>
          <w:szCs w:val="22"/>
        </w:rPr>
      </w:pPr>
    </w:p>
    <w:sdt>
      <w:sdtPr>
        <w:rPr>
          <w:rFonts w:ascii="Arial" w:hAnsi="Arial" w:cs="Arial"/>
          <w:b w:val="0"/>
          <w:bCs w:val="0"/>
          <w:spacing w:val="0"/>
          <w:sz w:val="20"/>
          <w:szCs w:val="20"/>
        </w:rPr>
        <w:id w:val="-2001036674"/>
        <w:docPartObj>
          <w:docPartGallery w:val="Table of Contents"/>
          <w:docPartUnique/>
        </w:docPartObj>
      </w:sdtPr>
      <w:sdtEndPr/>
      <w:sdtContent>
        <w:p w14:paraId="76BD3EFE" w14:textId="77777777" w:rsidR="00F01FBC" w:rsidRDefault="00F01FBC" w:rsidP="00A508B4">
          <w:pPr>
            <w:pStyle w:val="Nadpisobsahu"/>
          </w:pPr>
          <w:r>
            <w:t>Obsah</w:t>
          </w:r>
        </w:p>
        <w:p w14:paraId="38A2C4C8" w14:textId="661A3D5F" w:rsidR="00B8341E" w:rsidRDefault="00F01FBC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64408" w:history="1">
            <w:r w:rsidR="00B8341E" w:rsidRPr="008C59BB">
              <w:rPr>
                <w:rStyle w:val="Hypertextovodkaz"/>
                <w:noProof/>
              </w:rPr>
              <w:t>A.</w:t>
            </w:r>
            <w:r w:rsidR="00B8341E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B8341E" w:rsidRPr="008C59BB">
              <w:rPr>
                <w:rStyle w:val="Hypertextovodkaz"/>
                <w:noProof/>
              </w:rPr>
              <w:t>Přehled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_Toc14764408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2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5763EE24" w14:textId="67BE5318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09" w:history="1">
            <w:r w:rsidR="00B8341E" w:rsidRPr="008C59BB">
              <w:rPr>
                <w:rStyle w:val="Hypertextovodkaz"/>
                <w:noProof/>
                <w:shd w:val="clear" w:color="auto" w:fill="FFFFFF"/>
              </w:rPr>
              <w:t>A.1    Podstatné události minulého období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_Toc14764409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2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2FB3D1D7" w14:textId="47AC3E60" w:rsidR="00B8341E" w:rsidRDefault="00C07AB8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0" w:history="1">
            <w:r w:rsidR="00B8341E" w:rsidRPr="008C59BB">
              <w:rPr>
                <w:rStyle w:val="Hypertextovodkaz"/>
                <w:noProof/>
                <w:spacing w:val="-4"/>
              </w:rPr>
              <w:t>B.</w:t>
            </w:r>
            <w:r w:rsidR="00B8341E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B8341E" w:rsidRPr="008C59BB">
              <w:rPr>
                <w:rStyle w:val="Hypertextovodkaz"/>
                <w:noProof/>
                <w:shd w:val="clear" w:color="auto" w:fill="FFFFFF"/>
              </w:rPr>
              <w:t>Energetická politika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_Toc14764410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2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2085FB20" w14:textId="33E8D645" w:rsidR="00B8341E" w:rsidRDefault="00C07AB8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1" w:history="1">
            <w:r w:rsidR="00B8341E" w:rsidRPr="008C59BB">
              <w:rPr>
                <w:rStyle w:val="Hypertextovodkaz"/>
                <w:noProof/>
                <w:spacing w:val="-4"/>
              </w:rPr>
              <w:t>C.</w:t>
            </w:r>
            <w:r w:rsidR="00B8341E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B8341E" w:rsidRPr="008C59BB">
              <w:rPr>
                <w:rStyle w:val="Hypertextovodkaz"/>
                <w:noProof/>
              </w:rPr>
              <w:t>Ukazatele energetické náročnosti EnPI, energetick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>é cíle, cílové hodnoty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_Toc14764411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3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4EFFC22E" w14:textId="34A4164D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2" w:history="1">
            <w:r w:rsidR="00B8341E" w:rsidRPr="008C59BB">
              <w:rPr>
                <w:rStyle w:val="Hypertextovodkaz"/>
                <w:noProof/>
              </w:rPr>
              <w:t>C.1 Ukazatele energetické náročnosti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_Toc14764412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3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44C94A75" w14:textId="726615E8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3" w:history="1">
            <w:r w:rsidR="00B8341E" w:rsidRPr="008C59BB">
              <w:rPr>
                <w:rStyle w:val="Hypertextovodkaz"/>
                <w:noProof/>
              </w:rPr>
              <w:t>C.2 Energetické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 xml:space="preserve"> cíle a cílové hodnoty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_Toc14764413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4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793A4BFC" w14:textId="6D169958" w:rsidR="00B8341E" w:rsidRDefault="00C07AB8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4" w:history="1">
            <w:r w:rsidR="00B8341E" w:rsidRPr="008C59BB">
              <w:rPr>
                <w:rStyle w:val="Hypertextovodkaz"/>
                <w:noProof/>
              </w:rPr>
              <w:t>D.  Neust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>álé zlepšování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_Toc14764414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4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4C81E873" w14:textId="504DBEA1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5" w:history="1">
            <w:r w:rsidR="00B8341E" w:rsidRPr="008C59BB">
              <w:rPr>
                <w:rStyle w:val="Hypertextovodkaz"/>
                <w:noProof/>
              </w:rPr>
              <w:t>D.1 Intern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>í audity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_Toc14764415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4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2EBF5ED1" w14:textId="29928114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6" w:history="1">
            <w:r w:rsidR="00B8341E" w:rsidRPr="008C59BB">
              <w:rPr>
                <w:rStyle w:val="Hypertextovodkaz"/>
                <w:noProof/>
              </w:rPr>
              <w:t>D.2 Nápravné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 xml:space="preserve"> a preventivní opatření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_Toc14764416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4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7EA545FF" w14:textId="51031864" w:rsidR="00B8341E" w:rsidRDefault="00C07AB8">
          <w:pPr>
            <w:pStyle w:val="Obsah2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7" w:history="1">
            <w:r w:rsidR="00B8341E" w:rsidRPr="008C59BB">
              <w:rPr>
                <w:rStyle w:val="Hypertextovodkaz"/>
                <w:noProof/>
              </w:rPr>
              <w:t>D.3 Další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 xml:space="preserve"> doporučení ke zlepšování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_Toc14764417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5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257B522E" w14:textId="6578327E" w:rsidR="00B8341E" w:rsidRDefault="00C07AB8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8" w:history="1">
            <w:r w:rsidR="00B8341E" w:rsidRPr="008C59BB">
              <w:rPr>
                <w:rStyle w:val="Hypertextovodkaz"/>
                <w:noProof/>
                <w:shd w:val="clear" w:color="auto" w:fill="FFFFFF"/>
              </w:rPr>
              <w:t>E.</w:t>
            </w:r>
            <w:r w:rsidR="00B8341E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B8341E" w:rsidRPr="008C59BB">
              <w:rPr>
                <w:rStyle w:val="Hypertextovodkaz"/>
                <w:noProof/>
                <w:shd w:val="clear" w:color="auto" w:fill="FFFFFF"/>
              </w:rPr>
              <w:t xml:space="preserve"> Hodnocení souladu (s požadavky předpisů)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_Toc14764418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5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070C8302" w14:textId="661D5702" w:rsidR="00B8341E" w:rsidRDefault="00C07AB8">
          <w:pPr>
            <w:pStyle w:val="Obsah1"/>
            <w:rPr>
              <w:rFonts w:asciiTheme="minorHAnsi" w:hAnsiTheme="minorHAnsi" w:cstheme="minorBidi"/>
              <w:noProof/>
              <w:sz w:val="22"/>
              <w:szCs w:val="22"/>
            </w:rPr>
          </w:pPr>
          <w:hyperlink w:anchor="_Toc14764419" w:history="1">
            <w:r w:rsidR="00B8341E" w:rsidRPr="008C59BB">
              <w:rPr>
                <w:rStyle w:val="Hypertextovodkaz"/>
                <w:noProof/>
                <w:spacing w:val="-3"/>
              </w:rPr>
              <w:t>F.</w:t>
            </w:r>
            <w:r w:rsidR="00B8341E">
              <w:rPr>
                <w:rFonts w:asciiTheme="minorHAnsi" w:hAnsiTheme="minorHAnsi" w:cstheme="minorBidi"/>
                <w:noProof/>
                <w:sz w:val="22"/>
                <w:szCs w:val="22"/>
              </w:rPr>
              <w:tab/>
            </w:r>
            <w:r w:rsidR="00B8341E" w:rsidRPr="008C59BB">
              <w:rPr>
                <w:rStyle w:val="Hypertextovodkaz"/>
                <w:noProof/>
              </w:rPr>
              <w:t>Z</w:t>
            </w:r>
            <w:r w:rsidR="00B8341E" w:rsidRPr="008C59BB">
              <w:rPr>
                <w:rStyle w:val="Hypertextovodkaz"/>
                <w:rFonts w:eastAsia="Times New Roman"/>
                <w:noProof/>
              </w:rPr>
              <w:t>ávěry</w:t>
            </w:r>
            <w:r w:rsidR="00B8341E">
              <w:rPr>
                <w:noProof/>
                <w:webHidden/>
              </w:rPr>
              <w:tab/>
            </w:r>
            <w:r w:rsidR="00B8341E">
              <w:rPr>
                <w:noProof/>
                <w:webHidden/>
              </w:rPr>
              <w:fldChar w:fldCharType="begin"/>
            </w:r>
            <w:r w:rsidR="00B8341E">
              <w:rPr>
                <w:noProof/>
                <w:webHidden/>
              </w:rPr>
              <w:instrText xml:space="preserve"> PAGEREF _Toc14764419 \h </w:instrText>
            </w:r>
            <w:r w:rsidR="00B8341E">
              <w:rPr>
                <w:noProof/>
                <w:webHidden/>
              </w:rPr>
            </w:r>
            <w:r w:rsidR="00B8341E">
              <w:rPr>
                <w:noProof/>
                <w:webHidden/>
              </w:rPr>
              <w:fldChar w:fldCharType="separate"/>
            </w:r>
            <w:r w:rsidR="00C3502F">
              <w:rPr>
                <w:noProof/>
                <w:webHidden/>
              </w:rPr>
              <w:t>5</w:t>
            </w:r>
            <w:r w:rsidR="00B8341E">
              <w:rPr>
                <w:noProof/>
                <w:webHidden/>
              </w:rPr>
              <w:fldChar w:fldCharType="end"/>
            </w:r>
          </w:hyperlink>
        </w:p>
        <w:p w14:paraId="491573A8" w14:textId="31B99C02" w:rsidR="00F01FBC" w:rsidRDefault="00F01FBC">
          <w:r>
            <w:rPr>
              <w:b/>
              <w:bCs/>
            </w:rPr>
            <w:fldChar w:fldCharType="end"/>
          </w:r>
        </w:p>
      </w:sdtContent>
    </w:sdt>
    <w:p w14:paraId="5702C4A8" w14:textId="77777777" w:rsidR="00F01FBC" w:rsidRDefault="00F01FBC" w:rsidP="000E6231">
      <w:pPr>
        <w:shd w:val="clear" w:color="auto" w:fill="FFFFFF"/>
        <w:tabs>
          <w:tab w:val="left" w:leader="dot" w:pos="8846"/>
        </w:tabs>
        <w:spacing w:before="370" w:line="259" w:lineRule="exact"/>
        <w:ind w:left="62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Style w:val="Svtlmkatabulky1"/>
        <w:tblW w:w="0" w:type="auto"/>
        <w:tblLayout w:type="fixed"/>
        <w:tblLook w:val="0000" w:firstRow="0" w:lastRow="0" w:firstColumn="0" w:lastColumn="0" w:noHBand="0" w:noVBand="0"/>
      </w:tblPr>
      <w:tblGrid>
        <w:gridCol w:w="1862"/>
        <w:gridCol w:w="7334"/>
      </w:tblGrid>
      <w:tr w:rsidR="00644A46" w:rsidRPr="000E6231" w14:paraId="35046BB6" w14:textId="77777777" w:rsidTr="004D2B91">
        <w:trPr>
          <w:trHeight w:hRule="exact" w:val="259"/>
        </w:trPr>
        <w:tc>
          <w:tcPr>
            <w:tcW w:w="9196" w:type="dxa"/>
            <w:gridSpan w:val="2"/>
          </w:tcPr>
          <w:p w14:paraId="203F3C99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bookmarkStart w:id="0" w:name="bookmark0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Účastníci</w:t>
            </w:r>
          </w:p>
        </w:tc>
      </w:tr>
      <w:tr w:rsidR="00644A46" w:rsidRPr="000E6231" w14:paraId="3076713F" w14:textId="77777777" w:rsidTr="004D2B91">
        <w:trPr>
          <w:trHeight w:hRule="exact" w:val="254"/>
        </w:trPr>
        <w:tc>
          <w:tcPr>
            <w:tcW w:w="1862" w:type="dxa"/>
          </w:tcPr>
          <w:p w14:paraId="05A4EC74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Funkce</w:t>
            </w:r>
          </w:p>
        </w:tc>
        <w:tc>
          <w:tcPr>
            <w:tcW w:w="7334" w:type="dxa"/>
          </w:tcPr>
          <w:p w14:paraId="230FCE9F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Jm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éno</w:t>
            </w:r>
          </w:p>
        </w:tc>
      </w:tr>
      <w:tr w:rsidR="00644A46" w:rsidRPr="000E6231" w14:paraId="67335BEE" w14:textId="77777777" w:rsidTr="004D2B91">
        <w:trPr>
          <w:trHeight w:hRule="exact" w:val="749"/>
        </w:trPr>
        <w:tc>
          <w:tcPr>
            <w:tcW w:w="1862" w:type="dxa"/>
          </w:tcPr>
          <w:p w14:paraId="4AE33C4D" w14:textId="60D8A37F" w:rsidR="00644A46" w:rsidRPr="002D4F05" w:rsidRDefault="00644A46" w:rsidP="004D2B91">
            <w:pPr>
              <w:shd w:val="clear" w:color="auto" w:fill="FFFFFF"/>
              <w:spacing w:line="245" w:lineRule="exact"/>
              <w:ind w:right="173" w:hanging="14"/>
              <w:jc w:val="both"/>
              <w:rPr>
                <w:rFonts w:ascii="Times New Roman" w:hAnsi="Times New Roman" w:cs="Times New Roman"/>
                <w:i/>
              </w:rPr>
            </w:pPr>
            <w:r w:rsidRPr="002D4F05">
              <w:rPr>
                <w:rFonts w:ascii="Times New Roman" w:hAnsi="Times New Roman" w:cs="Times New Roman"/>
                <w:i/>
                <w:spacing w:val="-1"/>
                <w:sz w:val="22"/>
                <w:szCs w:val="22"/>
              </w:rPr>
              <w:t>P</w:t>
            </w:r>
            <w:r w:rsidRPr="002D4F05">
              <w:rPr>
                <w:rFonts w:ascii="Times New Roman" w:eastAsia="Times New Roman" w:hAnsi="Times New Roman" w:cs="Times New Roman"/>
                <w:i/>
                <w:spacing w:val="-1"/>
                <w:sz w:val="22"/>
                <w:szCs w:val="22"/>
              </w:rPr>
              <w:t>ředstavitel ve</w:t>
            </w:r>
            <w:r w:rsidRPr="002D4F0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dení kraje pro </w:t>
            </w:r>
            <w:proofErr w:type="spellStart"/>
            <w:r w:rsidRPr="002D4F0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EnMS</w:t>
            </w:r>
            <w:proofErr w:type="spellEnd"/>
            <w:r w:rsidRPr="002D4F0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7334" w:type="dxa"/>
          </w:tcPr>
          <w:p w14:paraId="0A8D3B94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44A46" w:rsidRPr="000E6231" w14:paraId="7E791C70" w14:textId="77777777" w:rsidTr="004D2B91">
        <w:trPr>
          <w:trHeight w:hRule="exact" w:val="453"/>
        </w:trPr>
        <w:tc>
          <w:tcPr>
            <w:tcW w:w="1862" w:type="dxa"/>
          </w:tcPr>
          <w:p w14:paraId="385A9805" w14:textId="77777777" w:rsidR="00644A46" w:rsidRPr="002D4F05" w:rsidRDefault="00644A46" w:rsidP="004D2B91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2D4F0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Vedouc</w:t>
            </w:r>
            <w:r w:rsidRPr="002D4F05">
              <w:rPr>
                <w:rFonts w:ascii="Times New Roman" w:eastAsia="Times New Roman" w:hAnsi="Times New Roman" w:cs="Times New Roman"/>
                <w:i/>
                <w:spacing w:val="-3"/>
                <w:sz w:val="22"/>
                <w:szCs w:val="22"/>
              </w:rPr>
              <w:t>í odborů:</w:t>
            </w:r>
          </w:p>
        </w:tc>
        <w:tc>
          <w:tcPr>
            <w:tcW w:w="7334" w:type="dxa"/>
          </w:tcPr>
          <w:p w14:paraId="0686DA80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44A46" w:rsidRPr="000E6231" w14:paraId="09E63645" w14:textId="77777777" w:rsidTr="004D2B91">
        <w:trPr>
          <w:trHeight w:hRule="exact" w:val="572"/>
        </w:trPr>
        <w:tc>
          <w:tcPr>
            <w:tcW w:w="1862" w:type="dxa"/>
          </w:tcPr>
          <w:p w14:paraId="074500E2" w14:textId="77777777" w:rsidR="00644A46" w:rsidRPr="002D4F05" w:rsidRDefault="00644A46" w:rsidP="004D2B91">
            <w:pPr>
              <w:shd w:val="clear" w:color="auto" w:fill="FFFFFF"/>
              <w:spacing w:line="250" w:lineRule="exact"/>
              <w:ind w:right="101" w:hanging="14"/>
              <w:jc w:val="both"/>
              <w:rPr>
                <w:rFonts w:ascii="Times New Roman" w:hAnsi="Times New Roman" w:cs="Times New Roman"/>
                <w:i/>
              </w:rPr>
            </w:pPr>
            <w:r w:rsidRPr="002D4F05"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Krajský energetik:</w:t>
            </w:r>
          </w:p>
        </w:tc>
        <w:tc>
          <w:tcPr>
            <w:tcW w:w="7334" w:type="dxa"/>
          </w:tcPr>
          <w:p w14:paraId="7D3F8BE1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44A46" w:rsidRPr="000E6231" w14:paraId="36199844" w14:textId="77777777" w:rsidTr="004D2B91">
        <w:trPr>
          <w:trHeight w:hRule="exact" w:val="293"/>
        </w:trPr>
        <w:tc>
          <w:tcPr>
            <w:tcW w:w="1862" w:type="dxa"/>
          </w:tcPr>
          <w:p w14:paraId="5FBCAE89" w14:textId="77777777" w:rsidR="00644A46" w:rsidRPr="002D4F05" w:rsidRDefault="00644A46" w:rsidP="004D2B91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</w:rPr>
            </w:pPr>
            <w:r w:rsidRPr="002D4F05">
              <w:rPr>
                <w:rFonts w:ascii="Times New Roman" w:hAnsi="Times New Roman" w:cs="Times New Roman"/>
                <w:i/>
                <w:sz w:val="22"/>
                <w:szCs w:val="22"/>
              </w:rPr>
              <w:t>Ostatn</w:t>
            </w:r>
            <w:r w:rsidRPr="002D4F0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í účastníci:</w:t>
            </w:r>
          </w:p>
        </w:tc>
        <w:tc>
          <w:tcPr>
            <w:tcW w:w="7334" w:type="dxa"/>
          </w:tcPr>
          <w:p w14:paraId="6480A3D2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44A46" w:rsidRPr="000E6231" w14:paraId="224D22B3" w14:textId="77777777" w:rsidTr="004D2B91">
        <w:trPr>
          <w:trHeight w:hRule="exact" w:val="268"/>
        </w:trPr>
        <w:tc>
          <w:tcPr>
            <w:tcW w:w="9196" w:type="dxa"/>
            <w:gridSpan w:val="2"/>
          </w:tcPr>
          <w:p w14:paraId="0EF32E8A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řipravil/sestavil:</w:t>
            </w:r>
          </w:p>
        </w:tc>
      </w:tr>
      <w:tr w:rsidR="00644A46" w:rsidRPr="000E6231" w14:paraId="69D2EFA7" w14:textId="77777777" w:rsidTr="004D2B91">
        <w:trPr>
          <w:trHeight w:hRule="exact" w:val="254"/>
        </w:trPr>
        <w:tc>
          <w:tcPr>
            <w:tcW w:w="1862" w:type="dxa"/>
          </w:tcPr>
          <w:p w14:paraId="0438FA35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Funkce</w:t>
            </w:r>
          </w:p>
        </w:tc>
        <w:tc>
          <w:tcPr>
            <w:tcW w:w="7334" w:type="dxa"/>
          </w:tcPr>
          <w:p w14:paraId="18E37A2E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Jm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éno</w:t>
            </w:r>
          </w:p>
        </w:tc>
      </w:tr>
      <w:tr w:rsidR="00644A46" w:rsidRPr="000E6231" w14:paraId="64942D56" w14:textId="77777777" w:rsidTr="004D2B91">
        <w:trPr>
          <w:trHeight w:hRule="exact" w:val="628"/>
        </w:trPr>
        <w:tc>
          <w:tcPr>
            <w:tcW w:w="1862" w:type="dxa"/>
          </w:tcPr>
          <w:p w14:paraId="5C40DBAB" w14:textId="77777777" w:rsidR="00644A46" w:rsidRPr="00E37F83" w:rsidRDefault="00644A46" w:rsidP="004D2B91">
            <w:pPr>
              <w:shd w:val="clear" w:color="auto" w:fill="FFFFFF"/>
              <w:spacing w:line="245" w:lineRule="exact"/>
              <w:ind w:right="48" w:firstLine="38"/>
              <w:rPr>
                <w:rFonts w:ascii="Times New Roman" w:hAnsi="Times New Roman" w:cs="Times New Roman"/>
                <w:i/>
              </w:rPr>
            </w:pPr>
            <w:r w:rsidRPr="00E37F83">
              <w:rPr>
                <w:rFonts w:ascii="Times New Roman" w:hAnsi="Times New Roman" w:cs="Times New Roman"/>
                <w:i/>
                <w:spacing w:val="-2"/>
                <w:sz w:val="22"/>
                <w:szCs w:val="22"/>
              </w:rPr>
              <w:t>Krajský energetik:</w:t>
            </w:r>
          </w:p>
        </w:tc>
        <w:tc>
          <w:tcPr>
            <w:tcW w:w="7334" w:type="dxa"/>
          </w:tcPr>
          <w:p w14:paraId="3F380E95" w14:textId="77777777" w:rsidR="00644A46" w:rsidRPr="000E6231" w:rsidRDefault="00644A46" w:rsidP="004D2B9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44A46" w:rsidRPr="000E6231" w14:paraId="4E3598AD" w14:textId="77777777" w:rsidTr="004D2B91">
        <w:trPr>
          <w:trHeight w:hRule="exact" w:val="816"/>
        </w:trPr>
        <w:tc>
          <w:tcPr>
            <w:tcW w:w="9196" w:type="dxa"/>
            <w:gridSpan w:val="2"/>
          </w:tcPr>
          <w:p w14:paraId="239C39D3" w14:textId="77777777" w:rsidR="00644A46" w:rsidRDefault="00644A46" w:rsidP="004D2B91">
            <w:pPr>
              <w:shd w:val="clear" w:color="auto" w:fill="FFFFFF"/>
              <w:spacing w:line="245" w:lineRule="exact"/>
              <w:ind w:right="130" w:firstLine="3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E6231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V</w:t>
            </w:r>
            <w:r w:rsidRPr="000E6231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ýstupy z přezkoumání systému managementu jsou uvedeny vždy v oddíle 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pacing w:val="-1"/>
                <w:sz w:val="22"/>
                <w:szCs w:val="22"/>
              </w:rPr>
              <w:t>Závě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2"/>
                <w:szCs w:val="22"/>
              </w:rPr>
              <w:t>ry, dopo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ručení, úkoly</w:t>
            </w:r>
            <w:r w:rsidRPr="000E623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Ostatní části jsou připraveny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Krajským energetikem jako v</w:t>
            </w:r>
            <w:r w:rsidRPr="000E6231">
              <w:rPr>
                <w:rFonts w:ascii="Times New Roman" w:eastAsia="Times New Roman" w:hAnsi="Times New Roman" w:cs="Times New Roman"/>
                <w:sz w:val="22"/>
                <w:szCs w:val="22"/>
              </w:rPr>
              <w:t>stupy pro přezkoumání systému managementu.</w:t>
            </w:r>
          </w:p>
          <w:p w14:paraId="3B63179D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638DB235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4DFA82BB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1E7613DB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32E47CD2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029549FA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3443AC73" w14:textId="77777777" w:rsidR="00644A46" w:rsidRPr="00644A46" w:rsidRDefault="00644A46" w:rsidP="004D2B91">
            <w:pPr>
              <w:rPr>
                <w:rFonts w:ascii="Times New Roman" w:hAnsi="Times New Roman" w:cs="Times New Roman"/>
              </w:rPr>
            </w:pPr>
          </w:p>
          <w:p w14:paraId="233B8D33" w14:textId="77777777" w:rsidR="00644A46" w:rsidRDefault="00644A46" w:rsidP="004D2B9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EA4AAB4" w14:textId="77777777" w:rsidR="00644A46" w:rsidRPr="00644A46" w:rsidRDefault="00644A46" w:rsidP="004D2B91">
            <w:pPr>
              <w:tabs>
                <w:tab w:val="left" w:pos="267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</w:tbl>
    <w:p w14:paraId="792F0427" w14:textId="77777777" w:rsidR="00644A46" w:rsidRDefault="00644A46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b/>
          <w:bCs/>
          <w:spacing w:val="-11"/>
          <w:sz w:val="22"/>
          <w:szCs w:val="22"/>
        </w:rPr>
      </w:pPr>
      <w:r>
        <w:br w:type="page"/>
      </w:r>
    </w:p>
    <w:p w14:paraId="34250AEC" w14:textId="77777777" w:rsidR="003D504B" w:rsidRDefault="003D504B" w:rsidP="00A508B4">
      <w:pPr>
        <w:pStyle w:val="Nadpis1"/>
      </w:pPr>
      <w:bookmarkStart w:id="1" w:name="_Toc14764408"/>
    </w:p>
    <w:p w14:paraId="1BBF4E2C" w14:textId="2C3CD0DA" w:rsidR="000E6231" w:rsidRPr="00A508B4" w:rsidRDefault="000E6231" w:rsidP="00A508B4">
      <w:pPr>
        <w:pStyle w:val="Nadpis1"/>
      </w:pPr>
      <w:r w:rsidRPr="00A508B4">
        <w:t>A</w:t>
      </w:r>
      <w:bookmarkEnd w:id="0"/>
      <w:r w:rsidRPr="00A508B4">
        <w:t>.</w:t>
      </w:r>
      <w:r w:rsidRPr="00A508B4">
        <w:tab/>
        <w:t>Přehled</w:t>
      </w:r>
      <w:bookmarkEnd w:id="1"/>
    </w:p>
    <w:p w14:paraId="1526A728" w14:textId="77777777" w:rsidR="000E6231" w:rsidRPr="007517C9" w:rsidRDefault="000E6231" w:rsidP="000E6231">
      <w:pPr>
        <w:shd w:val="clear" w:color="auto" w:fill="FFFFFF"/>
        <w:spacing w:before="192" w:line="331" w:lineRule="exact"/>
        <w:ind w:left="677" w:right="5530" w:hanging="566"/>
        <w:rPr>
          <w:rFonts w:ascii="Times New Roman" w:hAnsi="Times New Roman" w:cs="Times New Roman"/>
          <w:sz w:val="22"/>
          <w:szCs w:val="22"/>
        </w:rPr>
      </w:pPr>
      <w:bookmarkStart w:id="2" w:name="bookmark1"/>
      <w:bookmarkStart w:id="3" w:name="_Toc14764409"/>
      <w:r w:rsidRPr="007517C9">
        <w:rPr>
          <w:rStyle w:val="Nadpis2Char"/>
          <w:sz w:val="22"/>
          <w:szCs w:val="22"/>
        </w:rPr>
        <w:t>A</w:t>
      </w:r>
      <w:bookmarkEnd w:id="2"/>
      <w:r w:rsidRPr="007517C9">
        <w:rPr>
          <w:rStyle w:val="Nadpis2Char"/>
          <w:sz w:val="22"/>
          <w:szCs w:val="22"/>
        </w:rPr>
        <w:t>.1    Podstatné události minulého období</w:t>
      </w:r>
      <w:bookmarkEnd w:id="3"/>
      <w:r w:rsidRPr="007517C9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</w:p>
    <w:p w14:paraId="06E773B7" w14:textId="77777777" w:rsidR="000E6231" w:rsidRPr="000E6231" w:rsidRDefault="000E6231" w:rsidP="000E6231">
      <w:pPr>
        <w:shd w:val="clear" w:color="auto" w:fill="FFFFFF"/>
        <w:spacing w:before="254"/>
        <w:ind w:left="110"/>
        <w:rPr>
          <w:rFonts w:ascii="Times New Roman" w:hAnsi="Times New Roman" w:cs="Times New Roman"/>
        </w:rPr>
      </w:pPr>
      <w:bookmarkStart w:id="4" w:name="bookmark2"/>
      <w:r w:rsidRPr="000E6231">
        <w:rPr>
          <w:rFonts w:ascii="Times New Roman" w:hAnsi="Times New Roman" w:cs="Times New Roman"/>
          <w:sz w:val="22"/>
          <w:szCs w:val="22"/>
        </w:rPr>
        <w:t>A</w:t>
      </w:r>
      <w:bookmarkEnd w:id="4"/>
      <w:r w:rsidRPr="000E6231">
        <w:rPr>
          <w:rFonts w:ascii="Times New Roman" w:hAnsi="Times New Roman" w:cs="Times New Roman"/>
          <w:sz w:val="22"/>
          <w:szCs w:val="22"/>
        </w:rPr>
        <w:t>.2   Opat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>ření plynoucí z předchozích přezkoumání</w:t>
      </w:r>
    </w:p>
    <w:p w14:paraId="784EE036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38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popis a vyhodnocení jejich naplnění</w:t>
      </w:r>
    </w:p>
    <w:p w14:paraId="04FC6252" w14:textId="77777777" w:rsidR="000E6231" w:rsidRPr="00A508B4" w:rsidRDefault="000E6231" w:rsidP="00A508B4">
      <w:pPr>
        <w:pStyle w:val="Nadpis1"/>
        <w:rPr>
          <w:rStyle w:val="Nadpis1Char"/>
        </w:rPr>
      </w:pPr>
      <w:bookmarkStart w:id="5" w:name="_Toc14764410"/>
      <w:r w:rsidRPr="000E6231">
        <w:rPr>
          <w:spacing w:val="-4"/>
        </w:rPr>
        <w:t>B.</w:t>
      </w:r>
      <w:r w:rsidRPr="000E6231">
        <w:tab/>
      </w:r>
      <w:r w:rsidRPr="00A508B4">
        <w:rPr>
          <w:rStyle w:val="Nadpis1Char"/>
          <w:b/>
        </w:rPr>
        <w:t>Energetická politika</w:t>
      </w:r>
      <w:bookmarkEnd w:id="5"/>
    </w:p>
    <w:p w14:paraId="61548A13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29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Energetická politika byla/nebyla stanovena/změněna a zveřejněna.</w:t>
      </w:r>
    </w:p>
    <w:p w14:paraId="0341F424" w14:textId="77777777" w:rsidR="000E6231" w:rsidRPr="000E6231" w:rsidRDefault="000E6231" w:rsidP="000E6231">
      <w:pPr>
        <w:shd w:val="clear" w:color="auto" w:fill="FFFFFF"/>
        <w:spacing w:before="125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3F5B5EDB" w14:textId="0C6707AF" w:rsidR="0055592C" w:rsidRDefault="000E6231" w:rsidP="000E6231">
      <w:pPr>
        <w:shd w:val="clear" w:color="auto" w:fill="FFFFFF"/>
        <w:tabs>
          <w:tab w:val="left" w:pos="1037"/>
        </w:tabs>
        <w:spacing w:before="86"/>
        <w:ind w:left="677"/>
        <w:rPr>
          <w:ins w:id="6" w:author="Chvátal Radek" w:date="2023-04-13T10:49:00Z"/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sectPr w:rsidR="0055592C" w:rsidSect="00804CD4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Odpovídá/Neodpovídá záměrům a potřebám </w:t>
      </w:r>
      <w:r w:rsidR="00C7713E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K</w:t>
      </w:r>
      <w:r w:rsidR="00C40610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K</w:t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, je/není třeba ji změn</w:t>
      </w:r>
    </w:p>
    <w:p w14:paraId="6B962C3E" w14:textId="13A265D9" w:rsidR="000E6231" w:rsidRDefault="000E6231" w:rsidP="00A508B4">
      <w:pPr>
        <w:pStyle w:val="Nadpis1"/>
        <w:rPr>
          <w:rFonts w:eastAsia="Times New Roman"/>
        </w:rPr>
      </w:pPr>
      <w:bookmarkStart w:id="7" w:name="bookmark3"/>
      <w:bookmarkStart w:id="8" w:name="_Toc14764411"/>
      <w:r w:rsidRPr="000E6231">
        <w:rPr>
          <w:spacing w:val="-4"/>
        </w:rPr>
        <w:lastRenderedPageBreak/>
        <w:t>C</w:t>
      </w:r>
      <w:bookmarkEnd w:id="7"/>
      <w:r w:rsidRPr="000E6231">
        <w:rPr>
          <w:spacing w:val="-4"/>
        </w:rPr>
        <w:t>.</w:t>
      </w:r>
      <w:r w:rsidRPr="000E6231">
        <w:tab/>
      </w:r>
      <w:r w:rsidR="00334E75">
        <w:t>Ukazatel</w:t>
      </w:r>
      <w:r w:rsidR="000754AB">
        <w:t>e</w:t>
      </w:r>
      <w:r w:rsidR="00A75D7E">
        <w:t xml:space="preserve"> energetické náročnosti EnPI, e</w:t>
      </w:r>
      <w:r w:rsidRPr="000E6231">
        <w:t>nergetick</w:t>
      </w:r>
      <w:r w:rsidRPr="000E6231">
        <w:rPr>
          <w:rFonts w:eastAsia="Times New Roman"/>
        </w:rPr>
        <w:t>é cíle, cílové hodnoty</w:t>
      </w:r>
      <w:bookmarkEnd w:id="8"/>
    </w:p>
    <w:p w14:paraId="7B2C2F45" w14:textId="77777777" w:rsidR="00A75D7E" w:rsidRPr="00A75D7E" w:rsidRDefault="00A75D7E" w:rsidP="00A75D7E"/>
    <w:p w14:paraId="691E67DE" w14:textId="4966A15D" w:rsidR="00A75D7E" w:rsidRDefault="00A75D7E" w:rsidP="00644A46">
      <w:pPr>
        <w:pStyle w:val="Nadpis2"/>
        <w:ind w:right="4084"/>
      </w:pPr>
      <w:bookmarkStart w:id="9" w:name="_Toc14764412"/>
      <w:r>
        <w:t xml:space="preserve">C.1 </w:t>
      </w:r>
      <w:r w:rsidR="00334E75">
        <w:t>Ukazatel</w:t>
      </w:r>
      <w:r w:rsidR="000754AB">
        <w:t>e</w:t>
      </w:r>
      <w:r w:rsidR="00334E75">
        <w:t xml:space="preserve"> </w:t>
      </w:r>
      <w:r>
        <w:t>energetické náročnosti</w:t>
      </w:r>
      <w:bookmarkEnd w:id="9"/>
    </w:p>
    <w:p w14:paraId="4E83AEF3" w14:textId="77777777" w:rsidR="00A75D7E" w:rsidRDefault="00A75D7E" w:rsidP="00A75D7E"/>
    <w:tbl>
      <w:tblPr>
        <w:tblStyle w:val="Svtlmkatabulky1"/>
        <w:tblW w:w="5122" w:type="pct"/>
        <w:tblLayout w:type="fixed"/>
        <w:tblLook w:val="0000" w:firstRow="0" w:lastRow="0" w:firstColumn="0" w:lastColumn="0" w:noHBand="0" w:noVBand="0"/>
      </w:tblPr>
      <w:tblGrid>
        <w:gridCol w:w="2378"/>
        <w:gridCol w:w="996"/>
        <w:gridCol w:w="1273"/>
        <w:gridCol w:w="991"/>
        <w:gridCol w:w="1279"/>
        <w:gridCol w:w="1276"/>
        <w:gridCol w:w="1279"/>
        <w:gridCol w:w="1273"/>
        <w:gridCol w:w="1276"/>
        <w:gridCol w:w="1273"/>
        <w:gridCol w:w="1273"/>
      </w:tblGrid>
      <w:tr w:rsidR="00EE64B8" w:rsidRPr="008E3390" w14:paraId="3DCAB6F3" w14:textId="222B2552" w:rsidTr="00EE64B8">
        <w:trPr>
          <w:trHeight w:hRule="exact" w:val="825"/>
        </w:trPr>
        <w:tc>
          <w:tcPr>
            <w:tcW w:w="816" w:type="pct"/>
          </w:tcPr>
          <w:p w14:paraId="2CDB916C" w14:textId="77777777" w:rsidR="005A5481" w:rsidRPr="008E3390" w:rsidRDefault="005A5481" w:rsidP="00A75D7E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9" w:type="pct"/>
            <w:gridSpan w:val="2"/>
          </w:tcPr>
          <w:p w14:paraId="7E669A59" w14:textId="77777777" w:rsidR="005A5481" w:rsidRDefault="005A5481" w:rsidP="001232CA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Elektrická energie v </w:t>
            </w:r>
            <w:r w:rsidRPr="00A86CA3">
              <w:rPr>
                <w:rFonts w:ascii="Times New Roman" w:hAnsi="Times New Roman" w:cs="Times New Roman"/>
                <w:b/>
                <w:bCs/>
              </w:rPr>
              <w:t>kWh/m</w:t>
            </w:r>
            <w:r w:rsidRPr="004348E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779" w:type="pct"/>
            <w:gridSpan w:val="2"/>
          </w:tcPr>
          <w:p w14:paraId="413C386D" w14:textId="3758E36B" w:rsidR="005A5481" w:rsidRDefault="005A5481" w:rsidP="001232CA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Tepelná </w:t>
            </w:r>
            <w:r>
              <w:rPr>
                <w:rFonts w:ascii="Times New Roman" w:hAnsi="Times New Roman" w:cs="Times New Roman"/>
                <w:b/>
                <w:bCs/>
              </w:rPr>
              <w:t>energie Vytápění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kWh</w:t>
            </w:r>
            <w:r w:rsidRPr="00A86CA3">
              <w:rPr>
                <w:rFonts w:ascii="Times New Roman" w:hAnsi="Times New Roman" w:cs="Times New Roman"/>
                <w:b/>
                <w:bCs/>
              </w:rPr>
              <w:t>/m</w:t>
            </w:r>
            <w:r w:rsidRPr="004348E2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A86CA3">
              <w:rPr>
                <w:rFonts w:ascii="Times New Roman" w:hAnsi="Times New Roman" w:cs="Times New Roman"/>
                <w:b/>
                <w:bCs/>
              </w:rPr>
              <w:t>.D°</w:t>
            </w:r>
          </w:p>
        </w:tc>
        <w:tc>
          <w:tcPr>
            <w:tcW w:w="877" w:type="pct"/>
            <w:gridSpan w:val="2"/>
          </w:tcPr>
          <w:p w14:paraId="5A3D9FE9" w14:textId="1FC1A7FA" w:rsidR="005A5481" w:rsidRDefault="005A5481" w:rsidP="001232CA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Tepelná </w:t>
            </w:r>
            <w:r w:rsidR="00734451">
              <w:rPr>
                <w:rFonts w:ascii="Times New Roman" w:hAnsi="Times New Roman" w:cs="Times New Roman"/>
                <w:b/>
                <w:bCs/>
              </w:rPr>
              <w:t>energie TUV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kWh</w:t>
            </w:r>
            <w:r w:rsidRPr="00A86CA3">
              <w:rPr>
                <w:rFonts w:ascii="Times New Roman" w:hAnsi="Times New Roman" w:cs="Times New Roman"/>
                <w:b/>
                <w:bCs/>
              </w:rPr>
              <w:t>/m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</w:p>
        </w:tc>
        <w:tc>
          <w:tcPr>
            <w:tcW w:w="875" w:type="pct"/>
            <w:gridSpan w:val="2"/>
          </w:tcPr>
          <w:p w14:paraId="3E4D7D3F" w14:textId="087060C8" w:rsidR="005A5481" w:rsidRPr="008E3390" w:rsidRDefault="005A5481" w:rsidP="001232CA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Množství studené vody v m</w:t>
            </w:r>
            <w:r w:rsidRPr="001232CA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/os</w:t>
            </w:r>
          </w:p>
        </w:tc>
        <w:tc>
          <w:tcPr>
            <w:tcW w:w="874" w:type="pct"/>
            <w:gridSpan w:val="2"/>
          </w:tcPr>
          <w:p w14:paraId="6C4372C2" w14:textId="7B4B6F8A" w:rsidR="005A5481" w:rsidRDefault="005A5481" w:rsidP="001232CA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PHM v l/km</w:t>
            </w:r>
          </w:p>
        </w:tc>
      </w:tr>
      <w:tr w:rsidR="00EE64B8" w:rsidRPr="008E3390" w14:paraId="55EF4543" w14:textId="7296709D" w:rsidTr="00EE64B8">
        <w:trPr>
          <w:trHeight w:hRule="exact" w:val="709"/>
        </w:trPr>
        <w:tc>
          <w:tcPr>
            <w:tcW w:w="816" w:type="pct"/>
          </w:tcPr>
          <w:p w14:paraId="24D952AF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8E3390">
              <w:rPr>
                <w:rFonts w:ascii="Times New Roman" w:hAnsi="Times New Roman" w:cs="Times New Roman"/>
                <w:b/>
                <w:bCs/>
              </w:rPr>
              <w:t>Kategorie organizace</w:t>
            </w:r>
          </w:p>
        </w:tc>
        <w:tc>
          <w:tcPr>
            <w:tcW w:w="342" w:type="pct"/>
          </w:tcPr>
          <w:p w14:paraId="4045C536" w14:textId="6729170D" w:rsidR="005A5481" w:rsidRPr="008E3390" w:rsidRDefault="005A5481" w:rsidP="003D504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8E3390">
              <w:rPr>
                <w:rFonts w:ascii="Times New Roman" w:hAnsi="Times New Roman" w:cs="Times New Roman"/>
                <w:b/>
                <w:bCs/>
              </w:rPr>
              <w:t>ýchozí stav</w:t>
            </w:r>
            <w:r w:rsidR="007518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6001B">
              <w:rPr>
                <w:rFonts w:ascii="Times New Roman" w:hAnsi="Times New Roman" w:cs="Times New Roman"/>
                <w:b/>
                <w:bCs/>
                <w:vertAlign w:val="superscript"/>
              </w:rPr>
              <w:t>x</w:t>
            </w:r>
          </w:p>
        </w:tc>
        <w:tc>
          <w:tcPr>
            <w:tcW w:w="437" w:type="pct"/>
          </w:tcPr>
          <w:p w14:paraId="4FAB86F4" w14:textId="77777777" w:rsidR="005A5481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390">
              <w:rPr>
                <w:rFonts w:ascii="Times New Roman" w:hAnsi="Times New Roman" w:cs="Times New Roman"/>
                <w:b/>
                <w:bCs/>
              </w:rPr>
              <w:t>Cílová hodnota</w:t>
            </w:r>
          </w:p>
          <w:p w14:paraId="02650C6C" w14:textId="77777777" w:rsidR="005A5481" w:rsidRPr="00644A46" w:rsidRDefault="005A5481" w:rsidP="003D50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14:paraId="799A2D2C" w14:textId="2E662B76" w:rsidR="005A5481" w:rsidRPr="008E3390" w:rsidRDefault="005A5481" w:rsidP="003D504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8E3390">
              <w:rPr>
                <w:rFonts w:ascii="Times New Roman" w:hAnsi="Times New Roman" w:cs="Times New Roman"/>
                <w:b/>
                <w:bCs/>
              </w:rPr>
              <w:t>ýchozí stav</w:t>
            </w:r>
            <w:r w:rsidR="007518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6001B">
              <w:rPr>
                <w:rFonts w:ascii="Times New Roman" w:hAnsi="Times New Roman" w:cs="Times New Roman"/>
                <w:b/>
                <w:bCs/>
                <w:vertAlign w:val="superscript"/>
              </w:rPr>
              <w:t>x</w:t>
            </w:r>
          </w:p>
        </w:tc>
        <w:tc>
          <w:tcPr>
            <w:tcW w:w="439" w:type="pct"/>
          </w:tcPr>
          <w:p w14:paraId="2AC3FC0E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</w:rPr>
            </w:pPr>
            <w:r w:rsidRPr="008E3390">
              <w:rPr>
                <w:rFonts w:ascii="Times New Roman" w:hAnsi="Times New Roman" w:cs="Times New Roman"/>
                <w:b/>
                <w:bCs/>
              </w:rPr>
              <w:t>Cílová hodnota</w:t>
            </w:r>
          </w:p>
        </w:tc>
        <w:tc>
          <w:tcPr>
            <w:tcW w:w="438" w:type="pct"/>
          </w:tcPr>
          <w:p w14:paraId="4D14A00E" w14:textId="209E0A43" w:rsidR="005A5481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</w:t>
            </w:r>
            <w:r w:rsidRPr="008E3390">
              <w:rPr>
                <w:rFonts w:ascii="Times New Roman" w:hAnsi="Times New Roman" w:cs="Times New Roman"/>
                <w:b/>
                <w:bCs/>
              </w:rPr>
              <w:t>ýchozí stav</w:t>
            </w:r>
            <w:r w:rsidR="007518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6001B">
              <w:rPr>
                <w:rFonts w:ascii="Times New Roman" w:hAnsi="Times New Roman" w:cs="Times New Roman"/>
                <w:b/>
                <w:bCs/>
                <w:vertAlign w:val="superscript"/>
              </w:rPr>
              <w:t>x</w:t>
            </w:r>
          </w:p>
        </w:tc>
        <w:tc>
          <w:tcPr>
            <w:tcW w:w="439" w:type="pct"/>
          </w:tcPr>
          <w:p w14:paraId="1097E0B5" w14:textId="380B0A5C" w:rsidR="005A5481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390">
              <w:rPr>
                <w:rFonts w:ascii="Times New Roman" w:hAnsi="Times New Roman" w:cs="Times New Roman"/>
                <w:b/>
                <w:bCs/>
              </w:rPr>
              <w:t>Cílová hodnota</w:t>
            </w:r>
          </w:p>
        </w:tc>
        <w:tc>
          <w:tcPr>
            <w:tcW w:w="437" w:type="pct"/>
          </w:tcPr>
          <w:p w14:paraId="3BA97470" w14:textId="69FC6F40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Výchozí stav</w:t>
            </w:r>
            <w:r w:rsidR="007518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6001B">
              <w:rPr>
                <w:rFonts w:ascii="Times New Roman" w:hAnsi="Times New Roman" w:cs="Times New Roman"/>
                <w:b/>
                <w:bCs/>
                <w:vertAlign w:val="superscript"/>
              </w:rPr>
              <w:t>x</w:t>
            </w:r>
          </w:p>
        </w:tc>
        <w:tc>
          <w:tcPr>
            <w:tcW w:w="438" w:type="pct"/>
          </w:tcPr>
          <w:p w14:paraId="6EE4ADDF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Cílová hodnota</w:t>
            </w:r>
          </w:p>
        </w:tc>
        <w:tc>
          <w:tcPr>
            <w:tcW w:w="437" w:type="pct"/>
          </w:tcPr>
          <w:p w14:paraId="1C09C954" w14:textId="1444CBF6" w:rsidR="005A5481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Výchozí stav</w:t>
            </w:r>
            <w:r w:rsidR="007518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6001B">
              <w:rPr>
                <w:rFonts w:ascii="Times New Roman" w:hAnsi="Times New Roman" w:cs="Times New Roman"/>
                <w:b/>
                <w:bCs/>
                <w:vertAlign w:val="superscript"/>
              </w:rPr>
              <w:t>x</w:t>
            </w:r>
          </w:p>
        </w:tc>
        <w:tc>
          <w:tcPr>
            <w:tcW w:w="437" w:type="pct"/>
          </w:tcPr>
          <w:p w14:paraId="106B25DB" w14:textId="4B9EDCC3" w:rsidR="005A5481" w:rsidRDefault="005A5481" w:rsidP="003D504B">
            <w:pPr>
              <w:shd w:val="clear" w:color="auto" w:fill="FFFFFF"/>
              <w:spacing w:line="245" w:lineRule="exact"/>
              <w:ind w:right="254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Cílová hodnota</w:t>
            </w:r>
          </w:p>
        </w:tc>
      </w:tr>
      <w:tr w:rsidR="00EE64B8" w:rsidRPr="008E3390" w14:paraId="61FA0858" w14:textId="79980EE8" w:rsidTr="00EE64B8">
        <w:trPr>
          <w:trHeight w:hRule="exact" w:val="510"/>
        </w:trPr>
        <w:tc>
          <w:tcPr>
            <w:tcW w:w="816" w:type="pct"/>
            <w:vAlign w:val="center"/>
          </w:tcPr>
          <w:p w14:paraId="574101EA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192"/>
              <w:rPr>
                <w:rFonts w:ascii="Times New Roman" w:hAnsi="Times New Roman" w:cs="Times New Roman"/>
                <w:b/>
              </w:rPr>
            </w:pPr>
            <w:r w:rsidRPr="008E3390">
              <w:rPr>
                <w:rFonts w:ascii="Times New Roman" w:hAnsi="Times New Roman" w:cs="Times New Roman"/>
                <w:b/>
                <w:iCs/>
                <w:spacing w:val="-1"/>
              </w:rPr>
              <w:t>Střední školy</w:t>
            </w:r>
          </w:p>
        </w:tc>
        <w:tc>
          <w:tcPr>
            <w:tcW w:w="342" w:type="pct"/>
          </w:tcPr>
          <w:p w14:paraId="73F36165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5AEC5567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3795380B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254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7293DFDA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45776FCE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2B137DDF" w14:textId="2B4D09A3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2DFF9094" w14:textId="2D943DCC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405A444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697A0A5D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5980DE0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15A410C8" w14:textId="3FD1B2CA" w:rsidTr="00EE64B8">
        <w:trPr>
          <w:trHeight w:hRule="exact" w:val="510"/>
        </w:trPr>
        <w:tc>
          <w:tcPr>
            <w:tcW w:w="816" w:type="pct"/>
            <w:vAlign w:val="center"/>
          </w:tcPr>
          <w:p w14:paraId="501F0CC8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Speciální školy</w:t>
            </w:r>
          </w:p>
        </w:tc>
        <w:tc>
          <w:tcPr>
            <w:tcW w:w="342" w:type="pct"/>
          </w:tcPr>
          <w:p w14:paraId="523A355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1E1C240B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389F75A4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5870DE8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01D7E917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50C18058" w14:textId="12091784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D15EBF5" w14:textId="25D0A7C9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4D0A0D1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51FD1BDA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6AC4D4D5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33DF185B" w14:textId="1C25ED56" w:rsidTr="00EE64B8">
        <w:trPr>
          <w:trHeight w:hRule="exact" w:val="510"/>
        </w:trPr>
        <w:tc>
          <w:tcPr>
            <w:tcW w:w="816" w:type="pct"/>
            <w:vAlign w:val="center"/>
          </w:tcPr>
          <w:p w14:paraId="522486B2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Ústavy sociální péče</w:t>
            </w:r>
          </w:p>
        </w:tc>
        <w:tc>
          <w:tcPr>
            <w:tcW w:w="342" w:type="pct"/>
          </w:tcPr>
          <w:p w14:paraId="5E5043C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48457027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2AEC64DB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49E5F37C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062A1E0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129B9070" w14:textId="5315CB6E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15BAB24B" w14:textId="2A657DE5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36569D5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1DF60F55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60EBCC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6B088D84" w14:textId="2E6C2104" w:rsidTr="00EE64B8">
        <w:trPr>
          <w:trHeight w:hRule="exact" w:val="510"/>
        </w:trPr>
        <w:tc>
          <w:tcPr>
            <w:tcW w:w="816" w:type="pct"/>
            <w:vAlign w:val="center"/>
          </w:tcPr>
          <w:p w14:paraId="10B6174E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Zdravotnictví</w:t>
            </w:r>
          </w:p>
        </w:tc>
        <w:tc>
          <w:tcPr>
            <w:tcW w:w="342" w:type="pct"/>
          </w:tcPr>
          <w:p w14:paraId="34A8C05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48E680A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4DE2340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79F1B9B7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437493AE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3B09D467" w14:textId="18CE753E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496E99E4" w14:textId="7500CEC8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331295C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1C08D70A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053B5552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49791C9B" w14:textId="5044ED79" w:rsidTr="00EE64B8">
        <w:trPr>
          <w:trHeight w:hRule="exact" w:val="510"/>
        </w:trPr>
        <w:tc>
          <w:tcPr>
            <w:tcW w:w="816" w:type="pct"/>
            <w:vAlign w:val="center"/>
          </w:tcPr>
          <w:p w14:paraId="4229F0D2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Kultura</w:t>
            </w:r>
          </w:p>
        </w:tc>
        <w:tc>
          <w:tcPr>
            <w:tcW w:w="342" w:type="pct"/>
          </w:tcPr>
          <w:p w14:paraId="5E08897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088EB0FD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65289F1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626B421D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72F96DB2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70C1DF63" w14:textId="6A5250FA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47D444CD" w14:textId="0326561A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35604663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0211E4D3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F572E1E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1D2BF637" w14:textId="4E913C12" w:rsidTr="00EE64B8">
        <w:trPr>
          <w:trHeight w:hRule="exact" w:val="510"/>
        </w:trPr>
        <w:tc>
          <w:tcPr>
            <w:tcW w:w="816" w:type="pct"/>
            <w:vAlign w:val="center"/>
          </w:tcPr>
          <w:p w14:paraId="464B3B94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Dětské domovy</w:t>
            </w:r>
          </w:p>
        </w:tc>
        <w:tc>
          <w:tcPr>
            <w:tcW w:w="342" w:type="pct"/>
          </w:tcPr>
          <w:p w14:paraId="4F396B5D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68D8BD6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5DE60FF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5DFFA63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16F12F8B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1CDB5CD2" w14:textId="65F22E90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33984EE4" w14:textId="58A3BECB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7517628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F67154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34BA4C17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3B17D496" w14:textId="6A05E81E" w:rsidTr="00EE64B8">
        <w:trPr>
          <w:trHeight w:hRule="exact" w:val="510"/>
        </w:trPr>
        <w:tc>
          <w:tcPr>
            <w:tcW w:w="816" w:type="pct"/>
            <w:vAlign w:val="center"/>
          </w:tcPr>
          <w:p w14:paraId="3A916ABB" w14:textId="314E84ED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 xml:space="preserve">Domovy </w:t>
            </w:r>
            <w:r w:rsidR="00803C04">
              <w:rPr>
                <w:rFonts w:ascii="Times New Roman" w:hAnsi="Times New Roman" w:cs="Times New Roman"/>
                <w:b/>
                <w:iCs/>
              </w:rPr>
              <w:t>pro seniory</w:t>
            </w:r>
          </w:p>
        </w:tc>
        <w:tc>
          <w:tcPr>
            <w:tcW w:w="342" w:type="pct"/>
          </w:tcPr>
          <w:p w14:paraId="77B85E1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6FEE0EF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2B083AC5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75C35A7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16C299E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4AFDC680" w14:textId="3DB9AA2F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6272DC06" w14:textId="2684AD6C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6B6FCCFC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45D8190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7FA6B7F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73483332" w14:textId="39EC5C3E" w:rsidTr="00EE64B8">
        <w:trPr>
          <w:trHeight w:hRule="exact" w:val="510"/>
        </w:trPr>
        <w:tc>
          <w:tcPr>
            <w:tcW w:w="816" w:type="pct"/>
            <w:shd w:val="clear" w:color="auto" w:fill="auto"/>
            <w:vAlign w:val="center"/>
          </w:tcPr>
          <w:p w14:paraId="1C434DD8" w14:textId="12497737" w:rsidR="005A5481" w:rsidRPr="00EE64B8" w:rsidRDefault="00890BB7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Krajský úřad</w:t>
            </w:r>
          </w:p>
        </w:tc>
        <w:tc>
          <w:tcPr>
            <w:tcW w:w="342" w:type="pct"/>
            <w:shd w:val="clear" w:color="auto" w:fill="auto"/>
          </w:tcPr>
          <w:p w14:paraId="5D0E18A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00D4BFEC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7CD380DF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5903D76F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shd w:val="clear" w:color="auto" w:fill="auto"/>
          </w:tcPr>
          <w:p w14:paraId="109E63A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14:paraId="2D07DD07" w14:textId="4296072F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036C9C6A" w14:textId="04B4F42C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shd w:val="clear" w:color="auto" w:fill="auto"/>
          </w:tcPr>
          <w:p w14:paraId="78B92EE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623F3C7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3B9B846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1CC8EC93" w14:textId="58322626" w:rsidTr="00EE64B8">
        <w:trPr>
          <w:trHeight w:hRule="exact" w:val="510"/>
        </w:trPr>
        <w:tc>
          <w:tcPr>
            <w:tcW w:w="816" w:type="pct"/>
            <w:shd w:val="clear" w:color="auto" w:fill="auto"/>
            <w:vAlign w:val="center"/>
          </w:tcPr>
          <w:p w14:paraId="33E0EDB1" w14:textId="68BF8DF8" w:rsidR="005A5481" w:rsidRPr="00EE64B8" w:rsidRDefault="00890BB7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Doprava</w:t>
            </w:r>
          </w:p>
        </w:tc>
        <w:tc>
          <w:tcPr>
            <w:tcW w:w="342" w:type="pct"/>
            <w:shd w:val="clear" w:color="auto" w:fill="auto"/>
          </w:tcPr>
          <w:p w14:paraId="570B61C3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6AB2541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56513040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14:paraId="03B4FA0B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shd w:val="clear" w:color="auto" w:fill="auto"/>
          </w:tcPr>
          <w:p w14:paraId="4754578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shd w:val="clear" w:color="auto" w:fill="auto"/>
          </w:tcPr>
          <w:p w14:paraId="0C39ED6C" w14:textId="2760CAE4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50E935F6" w14:textId="21B7335B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  <w:shd w:val="clear" w:color="auto" w:fill="auto"/>
          </w:tcPr>
          <w:p w14:paraId="1DC80087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23AF6528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  <w:shd w:val="clear" w:color="auto" w:fill="auto"/>
          </w:tcPr>
          <w:p w14:paraId="16EE6064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EE64B8" w:rsidRPr="008E3390" w14:paraId="1F76A754" w14:textId="51F494F9" w:rsidTr="00EE64B8">
        <w:trPr>
          <w:trHeight w:hRule="exact" w:val="510"/>
        </w:trPr>
        <w:tc>
          <w:tcPr>
            <w:tcW w:w="816" w:type="pct"/>
            <w:vAlign w:val="center"/>
          </w:tcPr>
          <w:p w14:paraId="63287959" w14:textId="77777777" w:rsidR="005A5481" w:rsidRPr="008E3390" w:rsidRDefault="005A5481" w:rsidP="003D504B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  <w:b/>
                <w:iCs/>
              </w:rPr>
            </w:pPr>
            <w:r w:rsidRPr="008E3390">
              <w:rPr>
                <w:rFonts w:ascii="Times New Roman" w:hAnsi="Times New Roman" w:cs="Times New Roman"/>
                <w:b/>
                <w:iCs/>
              </w:rPr>
              <w:t>Ostatní</w:t>
            </w:r>
          </w:p>
        </w:tc>
        <w:tc>
          <w:tcPr>
            <w:tcW w:w="342" w:type="pct"/>
          </w:tcPr>
          <w:p w14:paraId="22C44325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5E50A6ED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Align w:val="center"/>
          </w:tcPr>
          <w:p w14:paraId="5720ACAF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  <w:vAlign w:val="center"/>
          </w:tcPr>
          <w:p w14:paraId="1B8DA692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13EADA39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9" w:type="pct"/>
          </w:tcPr>
          <w:p w14:paraId="70585342" w14:textId="09AED9EC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243BDF38" w14:textId="2556070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8" w:type="pct"/>
          </w:tcPr>
          <w:p w14:paraId="27EF3951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17D54F82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37" w:type="pct"/>
          </w:tcPr>
          <w:p w14:paraId="2F03FA96" w14:textId="77777777" w:rsidR="005A5481" w:rsidRPr="008E3390" w:rsidRDefault="005A5481" w:rsidP="003D504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14:paraId="7334BF15" w14:textId="23B4B8FA" w:rsidR="00EE64B8" w:rsidRDefault="00E6001B" w:rsidP="00EE64B8">
      <w:pPr>
        <w:rPr>
          <w:rFonts w:ascii="Times New Roman" w:hAnsi="Times New Roman" w:cs="Times New Roman"/>
          <w:spacing w:val="-1"/>
          <w:sz w:val="22"/>
          <w:szCs w:val="22"/>
        </w:rPr>
        <w:sectPr w:rsidR="00EE64B8" w:rsidSect="00804CD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E6001B">
        <w:rPr>
          <w:rFonts w:ascii="Times New Roman" w:hAnsi="Times New Roman" w:cs="Times New Roman"/>
          <w:b/>
          <w:bCs/>
          <w:vertAlign w:val="superscript"/>
        </w:rPr>
        <w:t>x</w:t>
      </w:r>
      <w:r w:rsidRPr="008E3390">
        <w:rPr>
          <w:rFonts w:ascii="Times New Roman" w:hAnsi="Times New Roman" w:cs="Times New Roman"/>
          <w:b/>
          <w:bCs/>
        </w:rPr>
        <w:t xml:space="preserve"> </w:t>
      </w:r>
      <w:r w:rsidRPr="008E3390">
        <w:rPr>
          <w:rFonts w:ascii="Times New Roman" w:hAnsi="Times New Roman" w:cs="Times New Roman"/>
          <w:bCs/>
        </w:rPr>
        <w:t>odpovídá cílové hodnotě posledního monitorovaného obd</w:t>
      </w:r>
      <w:bookmarkStart w:id="10" w:name="bookmark4"/>
      <w:r w:rsidR="00751836">
        <w:rPr>
          <w:rFonts w:ascii="Times New Roman" w:hAnsi="Times New Roman" w:cs="Times New Roman"/>
          <w:bCs/>
        </w:rPr>
        <w:t>obí</w:t>
      </w:r>
    </w:p>
    <w:p w14:paraId="0054BF0E" w14:textId="77777777" w:rsidR="00EE64B8" w:rsidRDefault="00EE64B8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spacing w:val="-1"/>
          <w:sz w:val="22"/>
          <w:szCs w:val="22"/>
        </w:rPr>
      </w:pPr>
    </w:p>
    <w:p w14:paraId="14BA6058" w14:textId="4A51F297" w:rsidR="007522B0" w:rsidRPr="006046F0" w:rsidRDefault="00644A46" w:rsidP="00EE64B8">
      <w:pPr>
        <w:widowControl/>
        <w:autoSpaceDE/>
        <w:autoSpaceDN/>
        <w:adjustRightInd/>
        <w:spacing w:after="160" w:line="259" w:lineRule="auto"/>
        <w:rPr>
          <w:rFonts w:eastAsia="Times New Roman"/>
        </w:rPr>
      </w:pPr>
      <w:bookmarkStart w:id="11" w:name="_Toc14764413"/>
      <w:bookmarkEnd w:id="10"/>
      <w:r w:rsidRPr="000E6231">
        <w:t>C.</w:t>
      </w:r>
      <w:r>
        <w:t>2</w:t>
      </w:r>
      <w:r w:rsidRPr="000E6231">
        <w:t xml:space="preserve"> </w:t>
      </w:r>
      <w:r>
        <w:t>Energetické</w:t>
      </w:r>
      <w:r w:rsidR="000E6231" w:rsidRPr="000E6231">
        <w:rPr>
          <w:rFonts w:eastAsia="Times New Roman"/>
        </w:rPr>
        <w:t xml:space="preserve"> cí</w:t>
      </w:r>
      <w:r w:rsidR="003A37D6">
        <w:rPr>
          <w:rFonts w:eastAsia="Times New Roman"/>
        </w:rPr>
        <w:t>le</w:t>
      </w:r>
      <w:r w:rsidR="007E5667">
        <w:rPr>
          <w:rFonts w:eastAsia="Times New Roman"/>
        </w:rPr>
        <w:t xml:space="preserve"> a cílové hodnoty</w:t>
      </w:r>
      <w:bookmarkEnd w:id="11"/>
    </w:p>
    <w:p w14:paraId="4D0EC5B1" w14:textId="77777777" w:rsidR="000E6231" w:rsidRPr="000E6231" w:rsidRDefault="000E6231" w:rsidP="000E6231">
      <w:pPr>
        <w:shd w:val="clear" w:color="auto" w:fill="FFFFFF"/>
        <w:spacing w:before="130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Sou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časný stav</w:t>
      </w:r>
    </w:p>
    <w:p w14:paraId="4AC2FA35" w14:textId="77777777" w:rsidR="000E6231" w:rsidRPr="000E6231" w:rsidRDefault="000E6231" w:rsidP="000E6231">
      <w:pPr>
        <w:spacing w:after="8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Style w:val="Svtlmkatabulky1"/>
        <w:tblW w:w="5000" w:type="pct"/>
        <w:tblLook w:val="0000" w:firstRow="0" w:lastRow="0" w:firstColumn="0" w:lastColumn="0" w:noHBand="0" w:noVBand="0"/>
      </w:tblPr>
      <w:tblGrid>
        <w:gridCol w:w="3086"/>
        <w:gridCol w:w="3050"/>
        <w:gridCol w:w="3152"/>
      </w:tblGrid>
      <w:tr w:rsidR="000E6231" w:rsidRPr="000E6231" w14:paraId="510674BC" w14:textId="77777777" w:rsidTr="00B972B6">
        <w:trPr>
          <w:trHeight w:hRule="exact" w:val="758"/>
        </w:trPr>
        <w:tc>
          <w:tcPr>
            <w:tcW w:w="1661" w:type="pct"/>
          </w:tcPr>
          <w:p w14:paraId="3505941A" w14:textId="77777777" w:rsidR="000E6231" w:rsidRPr="000E6231" w:rsidRDefault="000E6231" w:rsidP="00342CC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íl</w:t>
            </w:r>
            <w:r w:rsidR="00FB2D7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a cílová hodnota</w:t>
            </w:r>
            <w:r w:rsidR="00854C0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nastavená pro zkoumané období</w:t>
            </w:r>
          </w:p>
        </w:tc>
        <w:tc>
          <w:tcPr>
            <w:tcW w:w="1642" w:type="pct"/>
          </w:tcPr>
          <w:p w14:paraId="320F82E9" w14:textId="77777777" w:rsidR="000E6231" w:rsidRPr="000E6231" w:rsidRDefault="000E6231" w:rsidP="00342CC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Vyhodnocen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í</w:t>
            </w:r>
            <w:r w:rsidR="00C4061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cíle</w:t>
            </w:r>
          </w:p>
        </w:tc>
        <w:tc>
          <w:tcPr>
            <w:tcW w:w="1697" w:type="pct"/>
          </w:tcPr>
          <w:p w14:paraId="181DF9D7" w14:textId="77777777" w:rsidR="000E6231" w:rsidRPr="000E6231" w:rsidRDefault="000E6231" w:rsidP="00C40610">
            <w:pPr>
              <w:shd w:val="clear" w:color="auto" w:fill="FFFFFF"/>
              <w:spacing w:line="245" w:lineRule="exact"/>
              <w:ind w:right="254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ávrh </w:t>
            </w:r>
            <w:r w:rsidR="00C4061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cíle</w:t>
            </w:r>
            <w:r w:rsidR="00AB31C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 příští</w:t>
            </w:r>
            <w:r w:rsidR="00C4061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obdo</w:t>
            </w:r>
            <w:r w:rsidRPr="000E6231">
              <w:rPr>
                <w:rFonts w:ascii="Times New Roman" w:eastAsia="Times New Roman" w:hAnsi="Times New Roman" w:cs="Times New Roman"/>
                <w:b/>
                <w:bCs/>
                <w:spacing w:val="-2"/>
                <w:sz w:val="22"/>
                <w:szCs w:val="22"/>
              </w:rPr>
              <w:t>bí</w:t>
            </w:r>
          </w:p>
        </w:tc>
      </w:tr>
      <w:tr w:rsidR="000E6231" w:rsidRPr="000E6231" w14:paraId="238D2959" w14:textId="77777777" w:rsidTr="00B972B6">
        <w:trPr>
          <w:trHeight w:hRule="exact" w:val="734"/>
        </w:trPr>
        <w:tc>
          <w:tcPr>
            <w:tcW w:w="1661" w:type="pct"/>
          </w:tcPr>
          <w:p w14:paraId="7FB94302" w14:textId="77777777" w:rsidR="000E6231" w:rsidRPr="000E6231" w:rsidRDefault="000E6231" w:rsidP="00342CC2">
            <w:pPr>
              <w:shd w:val="clear" w:color="auto" w:fill="FFFFFF"/>
              <w:spacing w:line="245" w:lineRule="exact"/>
              <w:ind w:right="192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pacing w:val="-1"/>
                <w:sz w:val="22"/>
                <w:szCs w:val="22"/>
              </w:rPr>
              <w:t>Nap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pacing w:val="-1"/>
                <w:sz w:val="22"/>
                <w:szCs w:val="22"/>
              </w:rPr>
              <w:t>ř. snížení spotř</w:t>
            </w:r>
            <w:r w:rsidR="00417A51">
              <w:rPr>
                <w:rFonts w:ascii="Times New Roman" w:eastAsia="Times New Roman" w:hAnsi="Times New Roman" w:cs="Times New Roman"/>
                <w:i/>
                <w:iCs/>
                <w:spacing w:val="-1"/>
                <w:sz w:val="22"/>
                <w:szCs w:val="22"/>
              </w:rPr>
              <w:t>eby ener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gie na vytápění o 1%</w:t>
            </w:r>
          </w:p>
        </w:tc>
        <w:tc>
          <w:tcPr>
            <w:tcW w:w="1642" w:type="pct"/>
          </w:tcPr>
          <w:p w14:paraId="014CA774" w14:textId="77777777" w:rsidR="000E6231" w:rsidRPr="000E6231" w:rsidRDefault="000E6231" w:rsidP="00342CC2">
            <w:pPr>
              <w:shd w:val="clear" w:color="auto" w:fill="FFFFFF"/>
              <w:spacing w:line="245" w:lineRule="exact"/>
              <w:ind w:right="254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pacing w:val="-2"/>
                <w:sz w:val="22"/>
                <w:szCs w:val="22"/>
              </w:rPr>
              <w:t>pln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pacing w:val="-2"/>
                <w:sz w:val="22"/>
                <w:szCs w:val="22"/>
              </w:rPr>
              <w:t xml:space="preserve">ěno/neplněno, do 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jaké míry</w:t>
            </w:r>
            <w:r w:rsidR="00FB2D75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plněno, proč neplněno</w:t>
            </w:r>
          </w:p>
        </w:tc>
        <w:tc>
          <w:tcPr>
            <w:tcW w:w="1697" w:type="pct"/>
          </w:tcPr>
          <w:p w14:paraId="74C0CD34" w14:textId="77777777" w:rsidR="000E6231" w:rsidRPr="000E6231" w:rsidRDefault="000E6231" w:rsidP="00342CC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0E6231" w:rsidRPr="000E6231" w14:paraId="09B03688" w14:textId="77777777" w:rsidTr="00B972B6">
        <w:trPr>
          <w:trHeight w:hRule="exact" w:val="509"/>
        </w:trPr>
        <w:tc>
          <w:tcPr>
            <w:tcW w:w="1661" w:type="pct"/>
          </w:tcPr>
          <w:p w14:paraId="7977F818" w14:textId="77777777" w:rsidR="000E6231" w:rsidRPr="000E6231" w:rsidRDefault="000E6231" w:rsidP="00342CC2">
            <w:pPr>
              <w:shd w:val="clear" w:color="auto" w:fill="FFFFFF"/>
              <w:spacing w:line="245" w:lineRule="exact"/>
              <w:ind w:right="744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Nap</w:t>
            </w:r>
            <w:r w:rsidRPr="000E62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ř. udržení spotřeby elektřiny</w:t>
            </w:r>
            <w:r w:rsidR="00BD2582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na stávající úrovni</w:t>
            </w:r>
          </w:p>
        </w:tc>
        <w:tc>
          <w:tcPr>
            <w:tcW w:w="1642" w:type="pct"/>
          </w:tcPr>
          <w:p w14:paraId="0A75BCD7" w14:textId="77777777" w:rsidR="000E6231" w:rsidRPr="000E6231" w:rsidRDefault="000E6231" w:rsidP="00342CC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697" w:type="pct"/>
          </w:tcPr>
          <w:p w14:paraId="61DA2AFE" w14:textId="77777777" w:rsidR="000E6231" w:rsidRPr="000E6231" w:rsidRDefault="000E6231" w:rsidP="00342CC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14:paraId="4828B43B" w14:textId="77777777" w:rsidR="000E6231" w:rsidRPr="000E6231" w:rsidRDefault="000E6231" w:rsidP="000E6231">
      <w:pPr>
        <w:shd w:val="clear" w:color="auto" w:fill="FFFFFF"/>
        <w:spacing w:before="91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5C971772" w14:textId="77777777" w:rsidR="000E6231" w:rsidRPr="000E6231" w:rsidRDefault="000E6231" w:rsidP="000E6231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82"/>
        <w:ind w:left="677"/>
        <w:rPr>
          <w:rFonts w:ascii="Times New Roman" w:eastAsia="Times New Roman" w:hAnsi="Times New Roman" w:cs="Times New Roman"/>
          <w:sz w:val="22"/>
          <w:szCs w:val="22"/>
        </w:rPr>
      </w:pP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Vedení bere na vědomí</w:t>
      </w:r>
    </w:p>
    <w:p w14:paraId="2B6B4C5A" w14:textId="77777777" w:rsidR="000E6231" w:rsidRPr="000E6231" w:rsidRDefault="000E6231" w:rsidP="000E6231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38"/>
        <w:ind w:left="677"/>
        <w:rPr>
          <w:rFonts w:ascii="Times New Roman" w:eastAsia="Times New Roman" w:hAnsi="Times New Roman" w:cs="Times New Roman"/>
          <w:sz w:val="22"/>
          <w:szCs w:val="22"/>
        </w:rPr>
      </w:pP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Vedení stanovuje cíle na příští období dle návrhu/ odlišně od návrhu.</w:t>
      </w:r>
    </w:p>
    <w:p w14:paraId="4E5CEDAA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 w:line="250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Vedení pověřuje Energetického manažera kraje stanovením cílových hodnot pro příští</w:t>
      </w:r>
      <w:r w:rsidR="003549CB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 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období</w:t>
      </w:r>
    </w:p>
    <w:p w14:paraId="5E166BD9" w14:textId="77777777" w:rsidR="000E6231" w:rsidRPr="000E6231" w:rsidRDefault="000E6231" w:rsidP="00A508B4">
      <w:pPr>
        <w:pStyle w:val="Nadpis1"/>
      </w:pPr>
      <w:bookmarkStart w:id="12" w:name="bookmark6"/>
      <w:bookmarkStart w:id="13" w:name="_Toc14764414"/>
      <w:r w:rsidRPr="000E6231">
        <w:t>D</w:t>
      </w:r>
      <w:bookmarkEnd w:id="12"/>
      <w:r w:rsidRPr="000E6231">
        <w:t xml:space="preserve">. </w:t>
      </w:r>
      <w:r w:rsidR="00A508B4">
        <w:t xml:space="preserve"> </w:t>
      </w:r>
      <w:r w:rsidRPr="000E6231">
        <w:t>Neust</w:t>
      </w:r>
      <w:r w:rsidRPr="000E6231">
        <w:rPr>
          <w:rFonts w:eastAsia="Times New Roman"/>
        </w:rPr>
        <w:t>álé zlepšování</w:t>
      </w:r>
      <w:bookmarkEnd w:id="13"/>
    </w:p>
    <w:p w14:paraId="1D343C8D" w14:textId="77777777" w:rsidR="000E6231" w:rsidRPr="000E6231" w:rsidRDefault="000E6231" w:rsidP="003A37D6">
      <w:pPr>
        <w:pStyle w:val="Nadpis2"/>
      </w:pPr>
      <w:bookmarkStart w:id="14" w:name="bookmark7"/>
      <w:bookmarkStart w:id="15" w:name="_Toc14764415"/>
      <w:r w:rsidRPr="000E6231">
        <w:t>D</w:t>
      </w:r>
      <w:bookmarkEnd w:id="14"/>
      <w:r w:rsidRPr="000E6231">
        <w:t>.1 Intern</w:t>
      </w:r>
      <w:r w:rsidRPr="000E6231">
        <w:rPr>
          <w:rFonts w:eastAsia="Times New Roman"/>
        </w:rPr>
        <w:t>í audity</w:t>
      </w:r>
      <w:bookmarkEnd w:id="15"/>
    </w:p>
    <w:p w14:paraId="7803A318" w14:textId="77777777" w:rsidR="000E6231" w:rsidRPr="000E6231" w:rsidRDefault="000E6231" w:rsidP="000E6231">
      <w:pPr>
        <w:spacing w:after="38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Style w:val="Svtlmkatabulky1"/>
        <w:tblW w:w="5000" w:type="pct"/>
        <w:tblLook w:val="0000" w:firstRow="0" w:lastRow="0" w:firstColumn="0" w:lastColumn="0" w:noHBand="0" w:noVBand="0"/>
      </w:tblPr>
      <w:tblGrid>
        <w:gridCol w:w="3095"/>
        <w:gridCol w:w="3095"/>
        <w:gridCol w:w="3098"/>
      </w:tblGrid>
      <w:tr w:rsidR="000E6231" w:rsidRPr="000E6231" w14:paraId="797A4592" w14:textId="77777777" w:rsidTr="00B972B6">
        <w:trPr>
          <w:trHeight w:hRule="exact" w:val="259"/>
        </w:trPr>
        <w:tc>
          <w:tcPr>
            <w:tcW w:w="1666" w:type="pct"/>
          </w:tcPr>
          <w:p w14:paraId="3E94C090" w14:textId="77777777" w:rsidR="000E6231" w:rsidRPr="00861A28" w:rsidRDefault="000E6231" w:rsidP="00342CC2">
            <w:pPr>
              <w:shd w:val="clear" w:color="auto" w:fill="FFFFFF"/>
              <w:ind w:left="398"/>
              <w:rPr>
                <w:rFonts w:ascii="Times New Roman" w:hAnsi="Times New Roman" w:cs="Times New Roman"/>
                <w:b/>
              </w:rPr>
            </w:pPr>
            <w:r w:rsidRPr="00861A2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>Provedeno audit</w:t>
            </w:r>
            <w:r w:rsidRPr="00861A28">
              <w:rPr>
                <w:rFonts w:ascii="Times New Roman" w:eastAsia="Times New Roman" w:hAnsi="Times New Roman" w:cs="Times New Roman"/>
                <w:b/>
                <w:bCs/>
                <w:spacing w:val="-2"/>
                <w:sz w:val="22"/>
                <w:szCs w:val="22"/>
              </w:rPr>
              <w:t>ů</w:t>
            </w:r>
          </w:p>
        </w:tc>
        <w:tc>
          <w:tcPr>
            <w:tcW w:w="1666" w:type="pct"/>
          </w:tcPr>
          <w:p w14:paraId="6BAC1D11" w14:textId="77777777" w:rsidR="000E6231" w:rsidRPr="00861A28" w:rsidRDefault="000E6231" w:rsidP="00342CC2">
            <w:pPr>
              <w:shd w:val="clear" w:color="auto" w:fill="FFFFFF"/>
              <w:ind w:left="672"/>
              <w:rPr>
                <w:rFonts w:ascii="Times New Roman" w:hAnsi="Times New Roman" w:cs="Times New Roman"/>
                <w:b/>
              </w:rPr>
            </w:pPr>
            <w:r w:rsidRPr="00861A2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Ukon</w:t>
            </w:r>
            <w:r w:rsidRPr="00861A28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čených</w:t>
            </w:r>
          </w:p>
        </w:tc>
        <w:tc>
          <w:tcPr>
            <w:tcW w:w="1669" w:type="pct"/>
          </w:tcPr>
          <w:p w14:paraId="44E3FD53" w14:textId="77777777" w:rsidR="000E6231" w:rsidRPr="00861A28" w:rsidRDefault="00EF2BBC" w:rsidP="00EF2BB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 auditů v</w:t>
            </w:r>
            <w:r w:rsidR="000E6231" w:rsidRPr="00861A28">
              <w:rPr>
                <w:rFonts w:ascii="Times New Roman" w:hAnsi="Times New Roman" w:cs="Times New Roman"/>
                <w:b/>
                <w:sz w:val="22"/>
                <w:szCs w:val="22"/>
              </w:rPr>
              <w:t>ystaveno NPO</w:t>
            </w:r>
          </w:p>
        </w:tc>
      </w:tr>
      <w:tr w:rsidR="000E6231" w:rsidRPr="000E6231" w14:paraId="6EB9995B" w14:textId="77777777" w:rsidTr="00B972B6">
        <w:trPr>
          <w:trHeight w:hRule="exact" w:val="264"/>
        </w:trPr>
        <w:tc>
          <w:tcPr>
            <w:tcW w:w="1666" w:type="pct"/>
          </w:tcPr>
          <w:p w14:paraId="62CBEBDF" w14:textId="77777777" w:rsidR="000E6231" w:rsidRPr="000E6231" w:rsidRDefault="000E6231" w:rsidP="00342CC2">
            <w:pPr>
              <w:shd w:val="clear" w:color="auto" w:fill="FFFFFF"/>
              <w:ind w:left="1262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66" w:type="pct"/>
          </w:tcPr>
          <w:p w14:paraId="4424B157" w14:textId="77777777" w:rsidR="000E6231" w:rsidRPr="000E6231" w:rsidRDefault="000E6231" w:rsidP="00342CC2">
            <w:pPr>
              <w:shd w:val="clear" w:color="auto" w:fill="FFFFFF"/>
              <w:ind w:left="1262"/>
              <w:rPr>
                <w:rFonts w:ascii="Times New Roman" w:hAnsi="Times New Roman" w:cs="Times New Roman"/>
              </w:rPr>
            </w:pPr>
            <w:r w:rsidRPr="000E623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669" w:type="pct"/>
          </w:tcPr>
          <w:p w14:paraId="4EB41C97" w14:textId="77777777" w:rsidR="000E6231" w:rsidRPr="002C5460" w:rsidRDefault="000E6231" w:rsidP="00342CC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546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</w:tbl>
    <w:p w14:paraId="613D235B" w14:textId="77777777" w:rsidR="000E6231" w:rsidRPr="000E6231" w:rsidRDefault="000E6231" w:rsidP="000E6231">
      <w:pPr>
        <w:shd w:val="clear" w:color="auto" w:fill="FFFFFF"/>
        <w:spacing w:before="91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Sou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časný stav</w:t>
      </w:r>
    </w:p>
    <w:p w14:paraId="01823819" w14:textId="77777777" w:rsidR="000E6231" w:rsidRPr="000E6231" w:rsidRDefault="000E6231" w:rsidP="000E6231">
      <w:pPr>
        <w:shd w:val="clear" w:color="auto" w:fill="FFFFFF"/>
        <w:spacing w:before="86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 xml:space="preserve">•    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Průběh a souhrnné výsledky auditů</w:t>
      </w:r>
    </w:p>
    <w:p w14:paraId="7BAEC8FB" w14:textId="77777777" w:rsidR="000E6231" w:rsidRPr="000E6231" w:rsidRDefault="000E6231" w:rsidP="000E6231">
      <w:pPr>
        <w:shd w:val="clear" w:color="auto" w:fill="FFFFFF"/>
        <w:spacing w:before="178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Probl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émy</w:t>
      </w:r>
    </w:p>
    <w:p w14:paraId="7B614456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 w:line="250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V rámci průběhu auditů se nevyskytly/vyskytly problémy. Systém interních auditů je/není</w:t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br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funkční a poskytuje relevantní výsledky pro neustálé zlepšování.</w:t>
      </w:r>
    </w:p>
    <w:p w14:paraId="5D87860F" w14:textId="77777777" w:rsidR="000E6231" w:rsidRPr="000E6231" w:rsidRDefault="000E6231" w:rsidP="000E6231">
      <w:pPr>
        <w:shd w:val="clear" w:color="auto" w:fill="FFFFFF"/>
        <w:spacing w:before="130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332EE02A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 w:line="245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EnMS byl/nebyl shledán plně funkčním s několika drobnými nedostatky. Bylo vystaveno x</w:t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br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NPO.</w:t>
      </w:r>
    </w:p>
    <w:p w14:paraId="285A889F" w14:textId="77777777" w:rsidR="000E6231" w:rsidRDefault="00644A46" w:rsidP="003A37D6">
      <w:pPr>
        <w:pStyle w:val="Nadpis2"/>
        <w:rPr>
          <w:rFonts w:eastAsia="Times New Roman"/>
        </w:rPr>
      </w:pPr>
      <w:bookmarkStart w:id="16" w:name="_Toc14764416"/>
      <w:r w:rsidRPr="000E6231">
        <w:t xml:space="preserve">D.2 </w:t>
      </w:r>
      <w:r>
        <w:t>Nápravné</w:t>
      </w:r>
      <w:r w:rsidR="000E6231" w:rsidRPr="000E6231">
        <w:rPr>
          <w:rFonts w:eastAsia="Times New Roman"/>
        </w:rPr>
        <w:t xml:space="preserve"> a preventivní opatření</w:t>
      </w:r>
      <w:bookmarkEnd w:id="16"/>
    </w:p>
    <w:p w14:paraId="3437FBAD" w14:textId="77777777" w:rsidR="005E7D2B" w:rsidRPr="005E7D2B" w:rsidRDefault="005E7D2B" w:rsidP="005E7D2B"/>
    <w:p w14:paraId="62BEF35D" w14:textId="77777777" w:rsidR="000E6231" w:rsidRPr="000E6231" w:rsidRDefault="000E6231" w:rsidP="000E6231">
      <w:pPr>
        <w:spacing w:after="29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Style w:val="Svtlmkatabulky1"/>
        <w:tblW w:w="5000" w:type="pct"/>
        <w:tblLayout w:type="fixed"/>
        <w:tblLook w:val="0000" w:firstRow="0" w:lastRow="0" w:firstColumn="0" w:lastColumn="0" w:noHBand="0" w:noVBand="0"/>
      </w:tblPr>
      <w:tblGrid>
        <w:gridCol w:w="1548"/>
        <w:gridCol w:w="1680"/>
        <w:gridCol w:w="1418"/>
        <w:gridCol w:w="1274"/>
        <w:gridCol w:w="1559"/>
        <w:gridCol w:w="1809"/>
      </w:tblGrid>
      <w:tr w:rsidR="005E7D2B" w:rsidRPr="000E6231" w14:paraId="5285B460" w14:textId="77777777" w:rsidTr="002C5460">
        <w:trPr>
          <w:trHeight w:hRule="exact" w:val="758"/>
        </w:trPr>
        <w:tc>
          <w:tcPr>
            <w:tcW w:w="833" w:type="pct"/>
          </w:tcPr>
          <w:p w14:paraId="528B169E" w14:textId="77777777" w:rsidR="000E6231" w:rsidRPr="005C4486" w:rsidRDefault="000E6231" w:rsidP="005E7D2B">
            <w:pPr>
              <w:shd w:val="clear" w:color="auto" w:fill="FFFFFF"/>
              <w:spacing w:line="245" w:lineRule="exact"/>
              <w:ind w:right="293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Pr="005C44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ápravné opatření</w:t>
            </w:r>
          </w:p>
        </w:tc>
        <w:tc>
          <w:tcPr>
            <w:tcW w:w="904" w:type="pct"/>
          </w:tcPr>
          <w:p w14:paraId="3CEF9174" w14:textId="77777777" w:rsidR="000E6231" w:rsidRPr="005C4486" w:rsidRDefault="000E6231" w:rsidP="005E7D2B">
            <w:pPr>
              <w:shd w:val="clear" w:color="auto" w:fill="FFFFFF"/>
              <w:spacing w:line="245" w:lineRule="exact"/>
              <w:ind w:right="283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Preventivn</w:t>
            </w:r>
            <w:r w:rsidRPr="005C4486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í opatření</w:t>
            </w:r>
          </w:p>
        </w:tc>
        <w:tc>
          <w:tcPr>
            <w:tcW w:w="763" w:type="pct"/>
          </w:tcPr>
          <w:p w14:paraId="4DABD1C0" w14:textId="77777777" w:rsidR="000E6231" w:rsidRPr="005C4486" w:rsidRDefault="000E6231" w:rsidP="00342CC2">
            <w:pPr>
              <w:shd w:val="clear" w:color="auto" w:fill="FFFFFF"/>
              <w:spacing w:line="250" w:lineRule="exact"/>
              <w:ind w:left="58" w:right="62"/>
              <w:jc w:val="center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  <w:t>Vysta</w:t>
            </w:r>
            <w:r w:rsidRPr="005C4486">
              <w:rPr>
                <w:rFonts w:ascii="Times New Roman" w:hAnsi="Times New Roman" w:cs="Times New Roman"/>
                <w:b/>
                <w:spacing w:val="-4"/>
                <w:sz w:val="22"/>
                <w:szCs w:val="22"/>
              </w:rPr>
              <w:softHyphen/>
            </w:r>
            <w:r w:rsidRPr="005C4486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veno</w:t>
            </w:r>
          </w:p>
        </w:tc>
        <w:tc>
          <w:tcPr>
            <w:tcW w:w="686" w:type="pct"/>
          </w:tcPr>
          <w:p w14:paraId="539A9EF2" w14:textId="77777777" w:rsidR="000E6231" w:rsidRPr="005C4486" w:rsidRDefault="000E6231" w:rsidP="00342CC2">
            <w:pPr>
              <w:shd w:val="clear" w:color="auto" w:fill="FFFFFF"/>
              <w:spacing w:line="250" w:lineRule="exact"/>
              <w:ind w:left="149" w:right="154"/>
              <w:jc w:val="center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spacing w:val="-2"/>
                <w:sz w:val="22"/>
                <w:szCs w:val="22"/>
              </w:rPr>
              <w:t>P</w:t>
            </w:r>
            <w:r w:rsidRPr="005C4486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řijato řešení</w:t>
            </w:r>
          </w:p>
        </w:tc>
        <w:tc>
          <w:tcPr>
            <w:tcW w:w="839" w:type="pct"/>
          </w:tcPr>
          <w:p w14:paraId="6DD08ED7" w14:textId="77777777" w:rsidR="000E6231" w:rsidRPr="005C4486" w:rsidRDefault="000E6231" w:rsidP="00342CC2">
            <w:pPr>
              <w:shd w:val="clear" w:color="auto" w:fill="FFFFFF"/>
              <w:spacing w:line="250" w:lineRule="exact"/>
              <w:ind w:left="53" w:right="62"/>
              <w:jc w:val="center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Realizov</w:t>
            </w:r>
            <w:r w:rsidRPr="005C4486">
              <w:rPr>
                <w:rFonts w:ascii="Times New Roman" w:eastAsia="Times New Roman" w:hAnsi="Times New Roman" w:cs="Times New Roman"/>
                <w:b/>
                <w:spacing w:val="-3"/>
                <w:sz w:val="22"/>
                <w:szCs w:val="22"/>
              </w:rPr>
              <w:t xml:space="preserve">áno </w:t>
            </w:r>
            <w:r w:rsidRPr="005C448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řešení</w:t>
            </w:r>
          </w:p>
        </w:tc>
        <w:tc>
          <w:tcPr>
            <w:tcW w:w="974" w:type="pct"/>
          </w:tcPr>
          <w:p w14:paraId="7504C1A4" w14:textId="77777777" w:rsidR="000E6231" w:rsidRPr="005C4486" w:rsidRDefault="000E6231" w:rsidP="00342CC2">
            <w:pPr>
              <w:shd w:val="clear" w:color="auto" w:fill="FFFFFF"/>
              <w:spacing w:line="245" w:lineRule="exact"/>
              <w:ind w:left="62" w:right="67"/>
              <w:jc w:val="center"/>
              <w:rPr>
                <w:rFonts w:ascii="Times New Roman" w:hAnsi="Times New Roman" w:cs="Times New Roman"/>
                <w:b/>
              </w:rPr>
            </w:pPr>
            <w:r w:rsidRPr="005C4486">
              <w:rPr>
                <w:rFonts w:ascii="Times New Roman" w:hAnsi="Times New Roman" w:cs="Times New Roman"/>
                <w:b/>
                <w:sz w:val="22"/>
                <w:szCs w:val="22"/>
              </w:rPr>
              <w:t>P</w:t>
            </w:r>
            <w:r w:rsidRPr="005C448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ř</w:t>
            </w:r>
            <w:r w:rsidR="005E7D2B" w:rsidRPr="005C448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e</w:t>
            </w:r>
            <w:r w:rsidRPr="005C4486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zkoumá</w:t>
            </w:r>
            <w:r w:rsidRPr="005C4486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softHyphen/>
            </w:r>
            <w:r w:rsidRPr="005C448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no</w:t>
            </w:r>
          </w:p>
        </w:tc>
      </w:tr>
      <w:tr w:rsidR="005E7D2B" w:rsidRPr="000E6231" w14:paraId="67BC4103" w14:textId="77777777" w:rsidTr="002C5460">
        <w:trPr>
          <w:trHeight w:hRule="exact" w:val="264"/>
        </w:trPr>
        <w:tc>
          <w:tcPr>
            <w:tcW w:w="833" w:type="pct"/>
          </w:tcPr>
          <w:p w14:paraId="6E65B431" w14:textId="77777777" w:rsidR="000E6231" w:rsidRPr="005C4486" w:rsidRDefault="000E6231" w:rsidP="00342CC2">
            <w:pPr>
              <w:shd w:val="clear" w:color="auto" w:fill="FFFFFF"/>
              <w:ind w:left="725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04" w:type="pct"/>
          </w:tcPr>
          <w:p w14:paraId="4EBEBC87" w14:textId="77777777" w:rsidR="000E6231" w:rsidRPr="005C4486" w:rsidRDefault="000E6231" w:rsidP="00342CC2">
            <w:pPr>
              <w:shd w:val="clear" w:color="auto" w:fill="FFFFFF"/>
              <w:ind w:left="811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763" w:type="pct"/>
          </w:tcPr>
          <w:p w14:paraId="06536349" w14:textId="77777777" w:rsidR="000E6231" w:rsidRPr="005C4486" w:rsidRDefault="000E6231" w:rsidP="00342CC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6" w:type="pct"/>
          </w:tcPr>
          <w:p w14:paraId="48148BA3" w14:textId="77777777" w:rsidR="000E6231" w:rsidRPr="005C4486" w:rsidRDefault="000E6231" w:rsidP="00342CC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9" w:type="pct"/>
          </w:tcPr>
          <w:p w14:paraId="573DB4D2" w14:textId="77777777" w:rsidR="000E6231" w:rsidRPr="005C4486" w:rsidRDefault="000E6231" w:rsidP="00342CC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74" w:type="pct"/>
          </w:tcPr>
          <w:p w14:paraId="754EB680" w14:textId="77777777" w:rsidR="000E6231" w:rsidRPr="005C4486" w:rsidRDefault="000E6231" w:rsidP="00342CC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5C448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3C16FB50" w14:textId="77777777" w:rsidR="000E6231" w:rsidRPr="000E6231" w:rsidRDefault="000E6231" w:rsidP="000E6231">
      <w:pPr>
        <w:shd w:val="clear" w:color="auto" w:fill="FFFFFF"/>
        <w:spacing w:before="86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Sou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časný stav</w:t>
      </w:r>
    </w:p>
    <w:p w14:paraId="58B40321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Jaká NPO byla vystavena a z jakého důvodu, popudu, co řeší, …</w:t>
      </w:r>
    </w:p>
    <w:p w14:paraId="0CE8E561" w14:textId="77777777" w:rsidR="000E6231" w:rsidRPr="000E6231" w:rsidRDefault="000E6231" w:rsidP="000E6231">
      <w:pPr>
        <w:shd w:val="clear" w:color="auto" w:fill="FFFFFF"/>
        <w:spacing w:before="130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Probl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émy</w:t>
      </w:r>
    </w:p>
    <w:p w14:paraId="5DB46C4A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V průběhu řešení NPO nebyly/byly shledány problémy.</w:t>
      </w:r>
    </w:p>
    <w:p w14:paraId="6DAB399B" w14:textId="77777777" w:rsidR="000E6231" w:rsidRPr="000E6231" w:rsidRDefault="000E6231" w:rsidP="000E6231">
      <w:pPr>
        <w:shd w:val="clear" w:color="auto" w:fill="FFFFFF"/>
        <w:spacing w:before="125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5CCDF0A2" w14:textId="537DB52A" w:rsidR="000E6231" w:rsidRPr="000E6231" w:rsidRDefault="000E6231" w:rsidP="000E6231">
      <w:pPr>
        <w:shd w:val="clear" w:color="auto" w:fill="FFFFFF"/>
        <w:tabs>
          <w:tab w:val="left" w:pos="1037"/>
        </w:tabs>
        <w:spacing w:before="86" w:line="245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Vedení se shodlo, že institut NPO bude nadále využíván ve své stávající </w:t>
      </w:r>
      <w:r w:rsidR="000754AB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podobě </w:t>
      </w:r>
    </w:p>
    <w:p w14:paraId="63956478" w14:textId="77777777" w:rsidR="000754AB" w:rsidRDefault="000754AB">
      <w:pPr>
        <w:widowControl/>
        <w:autoSpaceDE/>
        <w:autoSpaceDN/>
        <w:adjustRightInd/>
        <w:spacing w:after="160" w:line="259" w:lineRule="auto"/>
        <w:rPr>
          <w:rFonts w:ascii="Times New Roman" w:hAnsi="Times New Roman" w:cs="Times New Roman"/>
          <w:spacing w:val="-1"/>
          <w:sz w:val="22"/>
          <w:szCs w:val="22"/>
        </w:rPr>
      </w:pPr>
      <w:bookmarkStart w:id="17" w:name="bookmark9"/>
      <w:r>
        <w:br w:type="page"/>
      </w:r>
    </w:p>
    <w:p w14:paraId="7482EE10" w14:textId="77777777" w:rsidR="00EE64B8" w:rsidRDefault="00EE64B8" w:rsidP="002C5460">
      <w:pPr>
        <w:pStyle w:val="Nadpis2"/>
        <w:ind w:right="3402"/>
      </w:pPr>
      <w:bookmarkStart w:id="18" w:name="_Toc14764417"/>
      <w:bookmarkEnd w:id="17"/>
    </w:p>
    <w:p w14:paraId="753C45D4" w14:textId="4E322359" w:rsidR="000E6231" w:rsidRPr="000E6231" w:rsidRDefault="000754AB" w:rsidP="002C5460">
      <w:pPr>
        <w:pStyle w:val="Nadpis2"/>
        <w:ind w:right="3402"/>
      </w:pPr>
      <w:r w:rsidRPr="000E6231">
        <w:t xml:space="preserve">D.3 </w:t>
      </w:r>
      <w:r>
        <w:t>Další</w:t>
      </w:r>
      <w:r w:rsidR="000E6231" w:rsidRPr="000E6231">
        <w:rPr>
          <w:rFonts w:eastAsia="Times New Roman"/>
        </w:rPr>
        <w:t xml:space="preserve"> doporučení ke zlepšování</w:t>
      </w:r>
      <w:bookmarkEnd w:id="18"/>
    </w:p>
    <w:p w14:paraId="244FC7FC" w14:textId="77777777" w:rsidR="000E6231" w:rsidRPr="000E6231" w:rsidRDefault="000E6231" w:rsidP="000E6231">
      <w:pPr>
        <w:shd w:val="clear" w:color="auto" w:fill="FFFFFF"/>
        <w:spacing w:before="130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Sou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časný stav</w:t>
      </w:r>
    </w:p>
    <w:p w14:paraId="23B7CCAA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2" w:line="245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popis současného stavu, potenciálu pro zlepšení systému EnMS nebo energetické</w:t>
      </w:r>
      <w:r w:rsidR="005354AB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 efek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tivnosti</w:t>
      </w:r>
    </w:p>
    <w:p w14:paraId="5D335F7C" w14:textId="77777777" w:rsidR="000E6231" w:rsidRPr="000E6231" w:rsidRDefault="000E6231" w:rsidP="000E6231">
      <w:pPr>
        <w:shd w:val="clear" w:color="auto" w:fill="FFFFFF"/>
        <w:spacing w:before="125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N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ávrh zlepšení</w:t>
      </w:r>
    </w:p>
    <w:p w14:paraId="16E30E10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6" w:line="245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popis činností, návrh úprav systému EnMS, doporučení investičního nebo neinvestičního</w:t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br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charakteru pro zvýšení energetické účinnosti v majetku </w:t>
      </w:r>
      <w:r w:rsidR="00C7713E">
        <w:rPr>
          <w:rFonts w:ascii="Times New Roman" w:eastAsia="Times New Roman" w:hAnsi="Times New Roman" w:cs="Times New Roman"/>
          <w:i/>
          <w:iCs/>
          <w:sz w:val="22"/>
          <w:szCs w:val="22"/>
        </w:rPr>
        <w:t>K</w:t>
      </w:r>
      <w:r w:rsidR="005354AB">
        <w:rPr>
          <w:rFonts w:ascii="Times New Roman" w:eastAsia="Times New Roman" w:hAnsi="Times New Roman" w:cs="Times New Roman"/>
          <w:i/>
          <w:iCs/>
          <w:sz w:val="22"/>
          <w:szCs w:val="22"/>
        </w:rPr>
        <w:t>K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.</w:t>
      </w:r>
    </w:p>
    <w:p w14:paraId="1F9F3283" w14:textId="77777777" w:rsidR="000E6231" w:rsidRPr="000E6231" w:rsidRDefault="000E6231" w:rsidP="000E6231">
      <w:pPr>
        <w:shd w:val="clear" w:color="auto" w:fill="FFFFFF"/>
        <w:spacing w:before="125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396195FF" w14:textId="0265D8F2" w:rsidR="000E6231" w:rsidRPr="000E6231" w:rsidRDefault="000E6231" w:rsidP="000E6231">
      <w:pPr>
        <w:shd w:val="clear" w:color="auto" w:fill="FFFFFF"/>
        <w:tabs>
          <w:tab w:val="left" w:pos="1037"/>
        </w:tabs>
        <w:spacing w:before="86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Vedení přijímá/nepřijímá návrhy, pověřuje někoho vykonáním</w:t>
      </w:r>
    </w:p>
    <w:p w14:paraId="6FC41945" w14:textId="77777777" w:rsidR="000E6231" w:rsidRPr="000E6231" w:rsidRDefault="000E6231" w:rsidP="000E6231">
      <w:pPr>
        <w:shd w:val="clear" w:color="auto" w:fill="FFFFFF"/>
        <w:tabs>
          <w:tab w:val="left" w:pos="816"/>
        </w:tabs>
        <w:spacing w:before="125" w:line="427" w:lineRule="exact"/>
        <w:ind w:left="677" w:right="3974" w:hanging="206"/>
        <w:rPr>
          <w:rFonts w:ascii="Times New Roman" w:hAnsi="Times New Roman" w:cs="Times New Roman"/>
        </w:rPr>
      </w:pPr>
      <w:bookmarkStart w:id="19" w:name="bookmark10"/>
      <w:bookmarkStart w:id="20" w:name="_Toc14764418"/>
      <w:r w:rsidRPr="003549CB">
        <w:rPr>
          <w:rStyle w:val="Nadpis1Char"/>
          <w:sz w:val="22"/>
          <w:szCs w:val="22"/>
        </w:rPr>
        <w:t>E</w:t>
      </w:r>
      <w:bookmarkEnd w:id="19"/>
      <w:r w:rsidRPr="003549CB">
        <w:rPr>
          <w:rStyle w:val="Nadpis1Char"/>
          <w:sz w:val="22"/>
          <w:szCs w:val="22"/>
        </w:rPr>
        <w:t>.</w:t>
      </w:r>
      <w:r w:rsidRPr="003549CB">
        <w:rPr>
          <w:rStyle w:val="Nadpis1Char"/>
          <w:sz w:val="22"/>
          <w:szCs w:val="22"/>
        </w:rPr>
        <w:tab/>
      </w:r>
      <w:r w:rsidR="00026F08">
        <w:rPr>
          <w:rStyle w:val="Nadpis1Char"/>
          <w:sz w:val="22"/>
          <w:szCs w:val="22"/>
        </w:rPr>
        <w:t xml:space="preserve"> </w:t>
      </w:r>
      <w:r w:rsidRPr="003549CB">
        <w:rPr>
          <w:rStyle w:val="Nadpis1Char"/>
          <w:sz w:val="22"/>
          <w:szCs w:val="22"/>
        </w:rPr>
        <w:t>Hodnocení souladu (s požadavky předpisů)</w:t>
      </w:r>
      <w:bookmarkEnd w:id="20"/>
      <w:r w:rsidRPr="00A508B4">
        <w:rPr>
          <w:rStyle w:val="Nadpis1Char"/>
        </w:rPr>
        <w:br/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Současný stav</w:t>
      </w:r>
    </w:p>
    <w:p w14:paraId="510A70C4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2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Soulad byl hodnocen na základě interních auditů:</w:t>
      </w:r>
    </w:p>
    <w:p w14:paraId="1894DD0E" w14:textId="77777777" w:rsidR="000E6231" w:rsidRPr="000E6231" w:rsidRDefault="000E6231" w:rsidP="000E6231">
      <w:pPr>
        <w:shd w:val="clear" w:color="auto" w:fill="FFFFFF"/>
        <w:spacing w:before="34" w:line="250" w:lineRule="exact"/>
        <w:ind w:left="211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•    </w:t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Interní audity prokázaly/neprokázaly využití aktuálních předpisů a dodržování 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jejich požadavků.</w:t>
      </w:r>
    </w:p>
    <w:p w14:paraId="21F1315D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34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Soulad je také zajištěn kvalifikací jednotlivých zaměstnanců.</w:t>
      </w:r>
    </w:p>
    <w:p w14:paraId="3CFF7701" w14:textId="77777777" w:rsidR="000E6231" w:rsidRPr="000E6231" w:rsidRDefault="000E6231" w:rsidP="000E6231">
      <w:pPr>
        <w:shd w:val="clear" w:color="auto" w:fill="FFFFFF"/>
        <w:spacing w:before="130"/>
        <w:ind w:left="677"/>
        <w:rPr>
          <w:rFonts w:ascii="Times New Roman" w:hAnsi="Times New Roman" w:cs="Times New Roman"/>
        </w:rPr>
      </w:pPr>
      <w:r w:rsidRPr="000E6231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0E6231">
        <w:rPr>
          <w:rFonts w:ascii="Times New Roman" w:eastAsia="Times New Roman" w:hAnsi="Times New Roman" w:cs="Times New Roman"/>
          <w:b/>
          <w:bCs/>
          <w:sz w:val="22"/>
          <w:szCs w:val="22"/>
        </w:rPr>
        <w:t>ávěry, doporučení, úkoly</w:t>
      </w:r>
    </w:p>
    <w:p w14:paraId="2F854060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82"/>
        <w:ind w:left="677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Celkově můžeme konstatovat, že systém odpovídá požadavkům příslušných předpisů.</w:t>
      </w:r>
    </w:p>
    <w:p w14:paraId="260362A4" w14:textId="77777777" w:rsidR="000E6231" w:rsidRPr="000E6231" w:rsidRDefault="000E6231" w:rsidP="00A508B4">
      <w:pPr>
        <w:pStyle w:val="Nadpis1"/>
      </w:pPr>
      <w:bookmarkStart w:id="21" w:name="bookmark11"/>
      <w:bookmarkStart w:id="22" w:name="_Toc14764419"/>
      <w:r w:rsidRPr="000E6231">
        <w:rPr>
          <w:spacing w:val="-3"/>
        </w:rPr>
        <w:t>F</w:t>
      </w:r>
      <w:bookmarkEnd w:id="21"/>
      <w:r w:rsidRPr="000E6231">
        <w:rPr>
          <w:spacing w:val="-3"/>
        </w:rPr>
        <w:t>.</w:t>
      </w:r>
      <w:r w:rsidRPr="000E6231">
        <w:tab/>
        <w:t>Z</w:t>
      </w:r>
      <w:r w:rsidRPr="000E6231">
        <w:rPr>
          <w:rFonts w:eastAsia="Times New Roman"/>
        </w:rPr>
        <w:t>ávěry</w:t>
      </w:r>
      <w:bookmarkEnd w:id="22"/>
    </w:p>
    <w:p w14:paraId="6AEBF728" w14:textId="77777777" w:rsidR="000E6231" w:rsidRPr="000E6231" w:rsidRDefault="000E6231" w:rsidP="000E6231">
      <w:pPr>
        <w:shd w:val="clear" w:color="auto" w:fill="FFFFFF"/>
        <w:tabs>
          <w:tab w:val="left" w:pos="1037"/>
        </w:tabs>
        <w:spacing w:before="24" w:line="250" w:lineRule="exact"/>
        <w:ind w:left="1037" w:hanging="360"/>
        <w:rPr>
          <w:rFonts w:ascii="Times New Roman" w:hAnsi="Times New Roman" w:cs="Times New Roman"/>
        </w:rPr>
      </w:pPr>
      <w:r w:rsidRPr="000E6231">
        <w:rPr>
          <w:rFonts w:ascii="Times New Roman" w:eastAsia="Times New Roman" w:hAnsi="Times New Roman" w:cs="Times New Roman"/>
          <w:sz w:val="22"/>
          <w:szCs w:val="22"/>
        </w:rPr>
        <w:t>•</w:t>
      </w:r>
      <w:r w:rsidRPr="000E6231">
        <w:rPr>
          <w:rFonts w:ascii="Times New Roman" w:eastAsia="Times New Roman" w:hAnsi="Times New Roman" w:cs="Times New Roman"/>
          <w:sz w:val="22"/>
          <w:szCs w:val="22"/>
        </w:rPr>
        <w:tab/>
      </w:r>
      <w:r w:rsidRPr="000E6231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 xml:space="preserve">Vedení se shodlo, že systém řízení a jeho cíle vyhovují/nevyhovují potřebám </w:t>
      </w:r>
      <w:r w:rsidR="00C7713E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K</w:t>
      </w:r>
      <w:r w:rsidR="00026F08">
        <w:rPr>
          <w:rFonts w:ascii="Times New Roman" w:eastAsia="Times New Roman" w:hAnsi="Times New Roman" w:cs="Times New Roman"/>
          <w:i/>
          <w:iCs/>
          <w:spacing w:val="-1"/>
          <w:sz w:val="22"/>
          <w:szCs w:val="22"/>
        </w:rPr>
        <w:t>K</w:t>
      </w:r>
      <w:r w:rsidRPr="000E6231">
        <w:rPr>
          <w:rFonts w:ascii="Times New Roman" w:eastAsia="Times New Roman" w:hAnsi="Times New Roman" w:cs="Times New Roman"/>
          <w:i/>
          <w:iCs/>
          <w:sz w:val="22"/>
          <w:szCs w:val="22"/>
        </w:rPr>
        <w:t>.</w:t>
      </w:r>
    </w:p>
    <w:sectPr w:rsidR="000E6231" w:rsidRPr="000E6231" w:rsidSect="00804C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D4980" w14:textId="77777777" w:rsidR="00804CD4" w:rsidRDefault="00804CD4" w:rsidP="0097130F">
      <w:r>
        <w:separator/>
      </w:r>
    </w:p>
  </w:endnote>
  <w:endnote w:type="continuationSeparator" w:id="0">
    <w:p w14:paraId="22DF6824" w14:textId="77777777" w:rsidR="00804CD4" w:rsidRDefault="00804CD4" w:rsidP="00971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AC9A4" w14:textId="77777777" w:rsidR="00804CD4" w:rsidRDefault="00804CD4" w:rsidP="0097130F">
      <w:r>
        <w:separator/>
      </w:r>
    </w:p>
  </w:footnote>
  <w:footnote w:type="continuationSeparator" w:id="0">
    <w:p w14:paraId="7E40C712" w14:textId="77777777" w:rsidR="00804CD4" w:rsidRDefault="00804CD4" w:rsidP="00971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C0C7" w14:textId="20AD92BC" w:rsidR="006046F0" w:rsidRDefault="00E3532A" w:rsidP="009C289C">
    <w:pPr>
      <w:pStyle w:val="Zhlav"/>
      <w:jc w:val="center"/>
      <w:rPr>
        <w:rFonts w:ascii="Times New Roman" w:hAnsi="Times New Roman"/>
        <w:b/>
        <w:sz w:val="32"/>
        <w:szCs w:val="32"/>
      </w:rPr>
    </w:pPr>
    <w:r>
      <w:rPr>
        <w:noProof/>
        <w:sz w:val="32"/>
        <w:szCs w:val="32"/>
      </w:rPr>
      <w:drawing>
        <wp:anchor distT="0" distB="0" distL="114300" distR="114300" simplePos="0" relativeHeight="251657216" behindDoc="1" locked="0" layoutInCell="1" allowOverlap="1" wp14:anchorId="7BF5439E" wp14:editId="50DF2884">
          <wp:simplePos x="0" y="0"/>
          <wp:positionH relativeFrom="column">
            <wp:posOffset>4876165</wp:posOffset>
          </wp:positionH>
          <wp:positionV relativeFrom="paragraph">
            <wp:posOffset>228600</wp:posOffset>
          </wp:positionV>
          <wp:extent cx="876300" cy="398037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3980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DB85E8" w14:textId="42E210B8" w:rsidR="006046F0" w:rsidRDefault="006046F0" w:rsidP="009C289C">
    <w:pPr>
      <w:pStyle w:val="Zhlav"/>
      <w:jc w:val="center"/>
      <w:rPr>
        <w:rFonts w:ascii="Times New Roman" w:hAnsi="Times New Roman"/>
        <w:b/>
        <w:sz w:val="32"/>
        <w:szCs w:val="32"/>
      </w:rPr>
    </w:pPr>
  </w:p>
  <w:p w14:paraId="79ACF988" w14:textId="3DC08B1E" w:rsidR="0097130F" w:rsidRPr="00C7713E" w:rsidRDefault="00A714B5" w:rsidP="00C7713E">
    <w:pPr>
      <w:pStyle w:val="Zhlav"/>
      <w:rPr>
        <w:sz w:val="32"/>
        <w:szCs w:val="32"/>
      </w:rPr>
    </w:pPr>
    <w:r w:rsidRPr="00C3502F">
      <w:rPr>
        <w:rFonts w:ascii="Times New Roman" w:hAnsi="Times New Roman"/>
        <w:b/>
        <w:sz w:val="28"/>
        <w:szCs w:val="28"/>
      </w:rPr>
      <w:t>ČSN EN ISO 50001</w:t>
    </w:r>
    <w:r w:rsidRPr="00C7713E">
      <w:rPr>
        <w:rFonts w:ascii="Times New Roman" w:hAnsi="Times New Roman"/>
        <w:b/>
        <w:sz w:val="32"/>
        <w:szCs w:val="32"/>
      </w:rPr>
      <w:t xml:space="preserve">               </w:t>
    </w:r>
    <w:r w:rsidR="00D2399F" w:rsidRPr="00C7713E">
      <w:rPr>
        <w:rFonts w:ascii="Times New Roman" w:hAnsi="Times New Roman"/>
        <w:b/>
        <w:sz w:val="32"/>
        <w:szCs w:val="32"/>
      </w:rPr>
      <w:t xml:space="preserve"> </w:t>
    </w:r>
    <w:r w:rsidR="00C7713E" w:rsidRPr="00C7713E">
      <w:rPr>
        <w:rFonts w:ascii="Times New Roman" w:hAnsi="Times New Roman"/>
        <w:b/>
        <w:sz w:val="32"/>
        <w:szCs w:val="32"/>
      </w:rPr>
      <w:t xml:space="preserve">                    </w:t>
    </w:r>
    <w:r w:rsidR="00C7713E" w:rsidRPr="00C3502F">
      <w:rPr>
        <w:rFonts w:ascii="Times New Roman" w:hAnsi="Times New Roman"/>
        <w:b/>
        <w:sz w:val="28"/>
        <w:szCs w:val="28"/>
      </w:rPr>
      <w:t>Karlovarský</w:t>
    </w:r>
    <w:r w:rsidR="0097130F" w:rsidRPr="00C3502F">
      <w:rPr>
        <w:rFonts w:ascii="Times New Roman" w:hAnsi="Times New Roman"/>
        <w:b/>
        <w:sz w:val="28"/>
        <w:szCs w:val="28"/>
      </w:rPr>
      <w:t xml:space="preserve"> kraj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4A6957C"/>
    <w:lvl w:ilvl="0">
      <w:numFmt w:val="bullet"/>
      <w:lvlText w:val="*"/>
      <w:lvlJc w:val="left"/>
    </w:lvl>
  </w:abstractNum>
  <w:num w:numId="1" w16cid:durableId="191832286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vátal Radek">
    <w15:presenceInfo w15:providerId="AD" w15:userId="S-1-5-21-1734154049-1292792158-1480540978-97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231"/>
    <w:rsid w:val="00026F08"/>
    <w:rsid w:val="000657BB"/>
    <w:rsid w:val="000754AB"/>
    <w:rsid w:val="000E6231"/>
    <w:rsid w:val="001232CA"/>
    <w:rsid w:val="00160A2B"/>
    <w:rsid w:val="001A00F6"/>
    <w:rsid w:val="002C5460"/>
    <w:rsid w:val="002D4F05"/>
    <w:rsid w:val="00334E75"/>
    <w:rsid w:val="003549CB"/>
    <w:rsid w:val="00395A75"/>
    <w:rsid w:val="003A37D6"/>
    <w:rsid w:val="003A548E"/>
    <w:rsid w:val="003D504B"/>
    <w:rsid w:val="003D6CAC"/>
    <w:rsid w:val="00417A51"/>
    <w:rsid w:val="004348E2"/>
    <w:rsid w:val="004F0F6C"/>
    <w:rsid w:val="00504330"/>
    <w:rsid w:val="005354AB"/>
    <w:rsid w:val="0055592C"/>
    <w:rsid w:val="005A5481"/>
    <w:rsid w:val="005B5631"/>
    <w:rsid w:val="005C4486"/>
    <w:rsid w:val="005E7D2B"/>
    <w:rsid w:val="006046F0"/>
    <w:rsid w:val="00644A46"/>
    <w:rsid w:val="006C6211"/>
    <w:rsid w:val="00734451"/>
    <w:rsid w:val="007517C9"/>
    <w:rsid w:val="00751836"/>
    <w:rsid w:val="007522B0"/>
    <w:rsid w:val="007817B4"/>
    <w:rsid w:val="007D3FFD"/>
    <w:rsid w:val="007E5667"/>
    <w:rsid w:val="007F06A9"/>
    <w:rsid w:val="00803C04"/>
    <w:rsid w:val="00804CD4"/>
    <w:rsid w:val="00854C08"/>
    <w:rsid w:val="00861A28"/>
    <w:rsid w:val="00890BB7"/>
    <w:rsid w:val="008E1332"/>
    <w:rsid w:val="008E3390"/>
    <w:rsid w:val="00940A10"/>
    <w:rsid w:val="0097130F"/>
    <w:rsid w:val="00971E27"/>
    <w:rsid w:val="009C289C"/>
    <w:rsid w:val="00A40DC6"/>
    <w:rsid w:val="00A41888"/>
    <w:rsid w:val="00A508B4"/>
    <w:rsid w:val="00A714B5"/>
    <w:rsid w:val="00A75D7E"/>
    <w:rsid w:val="00A86CA3"/>
    <w:rsid w:val="00AB31C5"/>
    <w:rsid w:val="00B8341E"/>
    <w:rsid w:val="00B972B6"/>
    <w:rsid w:val="00BD2582"/>
    <w:rsid w:val="00C07AB8"/>
    <w:rsid w:val="00C20E1A"/>
    <w:rsid w:val="00C3502F"/>
    <w:rsid w:val="00C4047F"/>
    <w:rsid w:val="00C40610"/>
    <w:rsid w:val="00C7713E"/>
    <w:rsid w:val="00D2399F"/>
    <w:rsid w:val="00D726D2"/>
    <w:rsid w:val="00D8337D"/>
    <w:rsid w:val="00DD528F"/>
    <w:rsid w:val="00DF6E37"/>
    <w:rsid w:val="00E3532A"/>
    <w:rsid w:val="00E37F83"/>
    <w:rsid w:val="00E6001B"/>
    <w:rsid w:val="00ED0B94"/>
    <w:rsid w:val="00EE64B8"/>
    <w:rsid w:val="00EF2BBC"/>
    <w:rsid w:val="00F01FBC"/>
    <w:rsid w:val="00F44D1E"/>
    <w:rsid w:val="00F62477"/>
    <w:rsid w:val="00FB2D75"/>
    <w:rsid w:val="00FC54BF"/>
    <w:rsid w:val="00FE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A4E485"/>
  <w15:docId w15:val="{22E82BF4-D949-454F-982C-7BF273D3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62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08B4"/>
    <w:pPr>
      <w:shd w:val="clear" w:color="auto" w:fill="FFFFFF"/>
      <w:tabs>
        <w:tab w:val="left" w:pos="816"/>
      </w:tabs>
      <w:spacing w:before="250"/>
      <w:ind w:left="470"/>
      <w:outlineLvl w:val="0"/>
    </w:pPr>
    <w:rPr>
      <w:rFonts w:ascii="Times New Roman" w:hAnsi="Times New Roman" w:cs="Times New Roman"/>
      <w:b/>
      <w:bCs/>
      <w:spacing w:val="-11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08B4"/>
    <w:pPr>
      <w:shd w:val="clear" w:color="auto" w:fill="FFFFFF"/>
      <w:spacing w:before="192" w:line="331" w:lineRule="exact"/>
      <w:ind w:left="677" w:right="5530" w:hanging="566"/>
      <w:outlineLvl w:val="1"/>
    </w:pPr>
    <w:rPr>
      <w:rFonts w:ascii="Times New Roman" w:hAnsi="Times New Roman" w:cs="Times New Roman"/>
      <w:spacing w:val="-1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13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130F"/>
    <w:rPr>
      <w:rFonts w:ascii="Arial" w:eastAsiaTheme="minorEastAsia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7130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7130F"/>
    <w:rPr>
      <w:rFonts w:ascii="Arial" w:eastAsiaTheme="minorEastAsia" w:hAnsi="Arial" w:cs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08B4"/>
    <w:rPr>
      <w:rFonts w:ascii="Times New Roman" w:eastAsiaTheme="minorEastAsia" w:hAnsi="Times New Roman" w:cs="Times New Roman"/>
      <w:b/>
      <w:bCs/>
      <w:spacing w:val="-11"/>
      <w:shd w:val="clear" w:color="auto" w:fill="FFFFFF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01FBC"/>
    <w:pPr>
      <w:widowControl/>
      <w:autoSpaceDE/>
      <w:autoSpaceDN/>
      <w:adjustRightInd/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A508B4"/>
    <w:rPr>
      <w:rFonts w:ascii="Times New Roman" w:eastAsiaTheme="minorEastAsia" w:hAnsi="Times New Roman" w:cs="Times New Roman"/>
      <w:spacing w:val="-1"/>
      <w:shd w:val="clear" w:color="auto" w:fill="FFFFF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A46"/>
    <w:pPr>
      <w:tabs>
        <w:tab w:val="left" w:pos="440"/>
        <w:tab w:val="right" w:leader="dot" w:pos="907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A46"/>
    <w:pPr>
      <w:tabs>
        <w:tab w:val="right" w:leader="dot" w:pos="9072"/>
      </w:tabs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A508B4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417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mkatabulky1">
    <w:name w:val="Světlá mřížka tabulky1"/>
    <w:basedOn w:val="Normlntabulka"/>
    <w:uiPriority w:val="40"/>
    <w:rsid w:val="00FC54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6001B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6001B"/>
    <w:rPr>
      <w:rFonts w:ascii="Arial" w:eastAsiaTheme="minorEastAsia" w:hAnsi="Arial" w:cs="Arial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E6001B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46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46F0"/>
    <w:rPr>
      <w:rFonts w:ascii="Tahoma" w:eastAsiaTheme="minorEastAsi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4A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4A46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4A46"/>
    <w:rPr>
      <w:rFonts w:ascii="Arial" w:eastAsiaTheme="minorEastAsia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4A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4A46"/>
    <w:rPr>
      <w:rFonts w:ascii="Arial" w:eastAsiaTheme="minorEastAsia" w:hAnsi="Arial" w:cs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3502F"/>
    <w:pPr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0D342-3EAD-405F-B1ED-CA3906AC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Lhotakova</dc:creator>
  <cp:keywords/>
  <dc:description/>
  <cp:lastModifiedBy>Radek Chvátal</cp:lastModifiedBy>
  <cp:revision>62</cp:revision>
  <cp:lastPrinted>2023-04-13T09:11:00Z</cp:lastPrinted>
  <dcterms:created xsi:type="dcterms:W3CDTF">2017-10-29T08:30:00Z</dcterms:created>
  <dcterms:modified xsi:type="dcterms:W3CDTF">2024-07-09T08:54:00Z</dcterms:modified>
</cp:coreProperties>
</file>